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DB5E9" w14:textId="77777777" w:rsidR="001F63A8" w:rsidRDefault="00B5156A">
      <w:pPr>
        <w:pStyle w:val="BodyText"/>
        <w:rPr>
          <w:rFonts w:ascii="Times New Roman"/>
          <w:sz w:val="20"/>
        </w:rPr>
      </w:pPr>
      <w:r>
        <w:pict w14:anchorId="4EBC2BC8">
          <v:group id="_x0000_s1078" style="position:absolute;margin-left:0;margin-top:0;width:595pt;height:171.5pt;z-index:-15882752;mso-position-horizontal-relative:page;mso-position-vertical-relative:page" coordsize="11900,3430">
            <v:rect id="_x0000_s1097" style="position:absolute;width:11900;height:3430" fillcolor="#004a80" stroked="f"/>
            <v:shape id="_x0000_s1096" style="position:absolute;left:2371;top:941;width:7937;height:30" coordorigin="2371,941" coordsize="7937,30" path="m10308,941r-7937,l2386,971r7907,l10308,941xe" fillcolor="#4d9ac9" stroked="f">
              <v:path arrowok="t"/>
            </v:shape>
            <v:shape id="_x0000_s1095" style="position:absolute;left:10293;top:941;width:15;height:30" coordorigin="10293,941" coordsize="15,30" path="m10308,941r-15,30l10308,971r,-30xe" stroked="f">
              <v:path arrowok="t"/>
            </v:shape>
            <v:shape id="_x0000_s1094" style="position:absolute;left:2371;top:941;width:15;height:30" coordorigin="2371,941" coordsize="15,30" path="m2371,941r,30l2386,971r-15,-30xe" fillcolor="#aaa" stroked="f">
              <v:path arrowok="t"/>
            </v:shape>
            <v:shape id="_x0000_s1093" style="position:absolute;left:4303;top:1311;width:5070;height:1112" coordorigin="4303,1311" coordsize="5070,1112" o:spt="100" adj="0,,0" path="m4323,1757r-20,l4303,1977r20,l4323,1757xm5067,1311r-20,l5047,1531r20,l5067,1311xm7369,1757r-20,l7349,1977r20,l7369,1757xm7650,1311r-20,l7630,1531r20,l7650,1311xm7740,2204r-20,l7720,2423r20,l7740,2204xm9373,1311r-20,l9353,1531r20,l9373,1311xe" fillcolor="#969696" stroked="f">
              <v:stroke joinstyle="round"/>
              <v:formulas/>
              <v:path arrowok="t" o:connecttype="segments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92" type="#_x0000_t75" style="position:absolute;left:380;top:340;width:1725;height:1725">
              <v:imagedata r:id="rId5" o:title=""/>
            </v:shape>
            <v:shape id="_x0000_s1091" style="position:absolute;left:340;top:340;width:1805;height:1725" coordorigin="340,340" coordsize="1805,1725" o:spt="100" adj="0,,0" path="m1243,340r-78,3l1089,353r-74,15l943,389r-69,26l808,446r-62,37l686,523r-55,46l579,618r-47,53l489,728r-38,60l418,851r-27,66l369,985r-16,71l343,1128r-3,75l343,1277r10,73l369,1420r22,69l418,1555r33,63l489,1678r43,56l579,1787r52,50l686,1882r60,41l808,1959r66,31l943,2017r72,20l1089,2053r76,9l1243,2065r78,-3l1397,2053r73,-16l1513,2025r-271,l1163,2022r-76,-10l1013,1996r-72,-22l872,1946r-65,-33l745,1875r-58,-43l632,1784r-49,-51l538,1677r-40,-59l463,1555r-29,-65l411,1421r-17,-71l384,1278r-4,-75l384,1128r10,-73l411,984r23,-68l463,850r35,-62l538,728r45,-55l632,621r55,-47l745,531r62,-39l872,459r69,-27l1013,410r74,-17l1163,384r79,-4l1513,380r-43,-12l1397,353r-76,-10l1243,340xm1513,380r-269,l1322,384r76,9l1473,410r71,22l1613,459r65,33l1740,531r59,43l1853,621r50,52l1948,728r40,60l2022,850r29,66l2074,984r17,71l2102,1128r3,75l2102,1278r-11,72l2074,1421r-23,69l2022,1555r-34,63l1948,1677r-45,56l1853,1784r-54,48l1740,1875r-62,38l1613,1946r-69,28l1473,1996r-75,16l1322,2022r-78,3l1513,2025r29,-8l1611,1990r66,-31l1740,1923r59,-41l1855,1837r51,-50l1953,1734r43,-56l2034,1618r33,-63l2094,1489r22,-69l2132,1350r10,-73l2145,1203r-3,-75l2132,1056r-16,-71l2094,917r-27,-66l2034,788r-38,-60l1953,671r-47,-53l1855,569r-56,-46l1740,483r-63,-37l1611,415r-69,-26l1513,380xe" fillcolor="#004a80" stroked="f">
              <v:stroke joinstyle="round"/>
              <v:formulas/>
              <v:path arrowok="t" o:connecttype="segments"/>
            </v:shape>
            <v:shape id="_x0000_s1090" style="position:absolute;left:2371;top:434;width:1927;height:267" coordorigin="2371,434" coordsize="1927,267" o:spt="100" adj="0,,0" path="m2534,438r-57,l2371,696r58,l2451,637r167,l2600,594r-132,l2505,498r55,l2534,438xm2618,637r-58,l2583,696r60,l2618,637xm2560,498r-55,l2542,594r58,l2560,498xm2825,543r-69,l2765,545r5,4l2775,553r3,7l2778,574r-9,3l2758,580r-14,3l2715,589r-11,3l2694,595r-8,3l2677,602r-8,7l2664,617r-5,8l2656,634r,13l2657,656r3,11l2666,676r7,9l2683,691r11,5l2707,699r14,1l2732,700r11,-2l2753,694r10,-4l2773,684r9,-8l2832,676r-3,-11l2728,665r-7,-2l2710,653r-2,-6l2708,633r3,-6l2718,623r4,-3l2732,617r14,-3l2761,611r10,-3l2778,606r50,l2828,589r1,-15l2828,562r-1,-12l2825,543xm2832,676r-50,l2782,677r1,1l2784,681r2,7l2787,693r2,3l2840,696r-5,-9l2832,679r,-3xm2828,606r-50,l2778,628r-1,8l2776,640r-2,7l2770,652r-15,10l2746,665r83,l2829,663r-1,-10l2828,606xm2746,505r-18,1l2713,508r-14,4l2689,518r-9,8l2672,535r-6,11l2661,558r47,8l2711,558r5,-6l2721,548r5,-3l2733,543r92,l2825,540r-3,-7l2817,525r-8,-7l2798,513r-10,-3l2776,507r-14,-1l2746,505xm2949,505r-17,2l2917,511r-14,8l2890,530r-10,14l2873,560r-5,20l2867,599r,4l2868,624r5,19l2880,660r11,14l2903,686r14,8l2932,699r17,1l2960,700r11,-2l2992,687r10,-8l3010,669r48,l3058,661r-95,l2953,660r-10,-4l2935,650r-7,-8l2925,634r-3,-10l2920,613r,-14l2920,586r3,-12l2927,565r5,-8l2940,548r11,-5l3058,543r,-12l3006,531r-12,-11l2980,512r-15,-5l2949,505xm3058,669r-48,l3010,696r48,l3058,669xm3058,543r-82,l2986,548r8,9l3000,565r3,11l3006,588r,15l3006,617r-3,12l2999,639r-5,8l2986,656r-11,5l3058,661r,-118xm3058,438r-52,l3006,531r52,l3058,438xm3161,438r-52,l3109,484r52,l3161,438xm3161,509r-52,l3109,696r52,l3161,509xm3266,438r-52,l3214,696r52,l3266,438xm3468,607r-54,5l3418,633r7,17l3435,665r12,13l3463,688r18,7l3502,699r24,2l3543,700r15,-2l3572,695r13,-4l3596,686r10,-7l3614,671r8,-9l3625,657r-98,l3515,656r-11,-2l3495,650r-8,-5l3480,638r-5,-9l3471,619r-3,-12xm3523,434r-15,1l3494,436r-13,3l3470,443r-11,5l3450,454r-8,7l3436,469r-8,11l3424,493r,13l3426,521r4,13l3438,546r11,12l3460,565r13,7l3491,578r20,5l3539,590r9,2l3555,594r9,4l3570,601r4,5l3578,610r2,5l3580,631r-5,8l3566,646r-7,5l3550,654r-11,2l3527,657r98,l3627,653r4,-11l3634,632r,-11l3634,609r-2,-11l3628,589r-4,-9l3616,569r-9,-9l3594,554r-11,-5l3569,544r-16,-4l3517,531r-15,-5l3492,522r-7,-4l3479,514r-3,-6l3476,496r3,-6l3494,480r13,-3l3617,477r-6,-10l3600,455r-15,-9l3568,439r-21,-4l3523,434xm3617,477r-79,l3549,480r8,6l3565,491r5,10l3572,514r55,-2l3625,495r-6,-15l3617,477xm3729,438r-52,l3677,696r52,l3729,587r2,-12l3734,567r3,-8l3742,553r14,-8l3763,543r89,l3851,541r-3,-7l3847,533r-118,l3729,438xm3852,543r-73,l3786,544r5,4l3796,551r3,4l3801,560r2,5l3804,578r,118l3856,696r,-129l3855,557r-3,-14xm3801,505r-12,l3772,507r-15,5l3742,521r-13,12l3847,533r-9,-12l3831,516r-19,-9l3801,505xm4066,543r-69,l4006,545r5,4l4016,553r2,7l4018,574r-8,3l3999,580r-14,3l3955,589r-11,3l3935,595r-8,3l3917,602r-7,7l3905,617r-6,8l3897,634r,13l3898,656r3,11l3906,676r8,9l3924,691r11,5l3947,699r15,1l3973,700r11,-2l3994,694r10,-4l4014,684r9,-8l4072,676r-2,-11l3969,665r-7,-2l3951,653r-2,-6l3949,633r3,-6l3959,623r4,-3l3973,617r14,-3l4001,611r11,-3l4018,606r51,l4069,589r,-15l4069,562r-1,-12l4066,543xm4072,676r-49,l4023,677r1,1l4024,681r2,7l4028,693r1,3l4081,696r-5,-9l4073,679r-1,-3xm4069,606r-51,l4018,628r,8l4016,640r-2,7l4010,652r-14,10l3987,665r83,l4070,663r-1,-10l4069,606xm3987,505r-18,1l3953,508r-13,4l3929,518r-9,8l3913,535r-6,11l3902,558r47,8l3952,558r4,-6l3962,548r5,-3l3974,543r92,l4066,540r-3,-7l4058,525r-8,-7l4039,513r-10,-3l4017,507r-14,-1l3987,505xm4171,438r-52,l4119,696r52,l4171,587r1,-12l4176,567r3,-8l4184,553r13,-8l4205,543r88,l4293,541r-3,-7l4289,533r-118,l4171,438xm4293,543r-72,l4227,544r5,4l4237,551r4,4l4243,560r2,5l4246,578r,118l4297,696r,-129l4297,557r-4,-14xm4243,505r-12,l4214,507r-16,5l4184,521r-13,12l4289,533r-9,-12l4273,516r-20,-9l4243,505xe" stroked="f">
              <v:stroke joinstyle="round"/>
              <v:formulas/>
              <v:path arrowok="t" o:connecttype="segments"/>
            </v:shape>
            <v:shape id="_x0000_s1089" type="#_x0000_t75" style="position:absolute;left:2390;top:1329;width:2296;height:153">
              <v:imagedata r:id="rId6" o:title=""/>
            </v:shape>
            <v:shape id="_x0000_s1088" type="#_x0000_t75" style="position:absolute;left:5254;top:1322;width:2117;height:205">
              <v:imagedata r:id="rId7" o:title=""/>
            </v:shape>
            <v:shape id="_x0000_s1087" type="#_x0000_t75" style="position:absolute;left:7830;top:1320;width:1363;height:164">
              <v:imagedata r:id="rId8" o:title=""/>
            </v:shape>
            <v:shape id="_x0000_s1086" type="#_x0000_t75" style="position:absolute;left:2386;top:1726;width:461;height:191">
              <v:imagedata r:id="rId9" o:title=""/>
            </v:shape>
            <v:shape id="_x0000_s1085" type="#_x0000_t75" style="position:absolute;left:2894;top:1737;width:1153;height:144">
              <v:imagedata r:id="rId10" o:title=""/>
            </v:shape>
            <v:shape id="_x0000_s1084" style="position:absolute;left:4492;top:1729;width:2540;height:190" coordorigin="4493,1729" coordsize="2540,190" o:spt="100" adj="0,,0" path="m4587,1832r,-27l4586,1800r-3,-9l4582,1789r-1,-2l4578,1784r-3,-3l4570,1779r-5,-2l4560,1775r-6,l4543,1775r-4,l4535,1776r-4,l4528,1777r-7,2l4518,1780r-2,2l4513,1783r-1,1l4511,1785r-2,1l4509,1787r-1,2l4508,1795r1,2l4509,1797r,1l4510,1798r,1l4511,1799r2,l4514,1799r2,-1l4518,1796r2,-1l4523,1794r3,-1l4529,1792r7,-2l4540,1789r9,l4553,1790r3,1l4559,1791r2,2l4563,1795r2,2l4566,1799r2,6l4568,1808r,11l4568,1832r,21l4564,1858r-5,3l4551,1866r-5,1l4535,1867r-4,-1l4524,1860r-2,-4l4522,1848r1,-3l4524,1843r1,-2l4527,1839r5,-3l4535,1834r8,-1l4547,1832r21,l4568,1819r-22,l4539,1820r-6,1l4527,1823r-6,2l4517,1827r-5,3l4509,1833r-2,4l4504,1842r-1,4l4503,1856r1,5l4506,1864r1,4l4510,1871r6,5l4520,1878r4,1l4528,1881r5,l4545,1881r5,-1l4556,1877r5,-2l4566,1871r4,-4l4571,1867r,11l4571,1878r1,1l4573,1879r2,1l4582,1880r3,-1l4585,1879r2,-1l4587,1867r,-35xm4697,1832r,-27l4697,1800r-3,-9l4693,1789r-2,-2l4688,1784r-3,-3l4681,1779r-5,-2l4671,1775r-7,l4653,1775r-4,l4645,1776r-3,l4638,1777r-6,2l4629,1780r-3,2l4624,1783r-2,1l4621,1785r-1,1l4619,1787r,2l4619,1795r,2l4620,1797r,1l4620,1798r1,1l4621,1799r2,l4625,1799r1,-1l4628,1796r3,-1l4633,1794r3,-1l4639,1792r8,-2l4651,1789r9,l4663,1790r3,1l4669,1791r3,2l4673,1795r2,2l4677,1799r1,6l4679,1808r,11l4679,1832r,21l4674,1858r-4,3l4661,1866r-4,1l4646,1867r-5,-1l4634,1860r-1,-4l4633,1848r,-3l4635,1843r1,-2l4638,1839r4,-3l4646,1834r7,-1l4658,1832r21,l4679,1819r-22,l4650,1820r-7,1l4637,1823r-5,2l4627,1827r-4,3l4619,1833r-2,4l4615,1842r-1,4l4614,1856r,5l4616,1864r2,4l4620,1871r6,5l4630,1878r4,1l4639,1881r5,l4655,1881r6,-1l4666,1877r6,-2l4677,1871r4,-4l4681,1867r,11l4683,1879r,l4686,1880r7,l4695,1879r1,l4697,1878r,l4697,1867r,-35xm4818,1789r,-57l4818,1731r-1,l4817,1731r-1,-1l4815,1730r,l4813,1730r-1,l4811,1729r-4,l4804,1730r-1,l4802,1730r-1,l4801,1731r-1,l4800,1731r,1l4799,1789r,19l4799,1847r-3,4l4794,1854r-6,4l4786,1860r-3,2l4781,1863r-2,1l4776,1865r-2,1l4772,1866r-8,l4760,1865r-6,-4l4751,1858r-4,-8l4746,1846r-2,-9l4744,1832r,-11l4744,1818r1,-5l4746,1809r2,-4l4750,1802r2,-4l4755,1795r3,-2l4761,1791r4,-1l4775,1790r5,1l4785,1795r4,3l4794,1802r5,6l4799,1789r-4,-5l4790,1781r-5,-3l4780,1776r-6,-1l4761,1775r-6,1l4749,1778r-5,3l4739,1785r-3,4l4732,1794r-3,6l4727,1807r-2,6l4724,1821r,16l4725,1843r2,6l4728,1856r3,5l4734,1866r3,5l4741,1874r6,3l4752,1880r6,1l4773,1881r6,-1l4785,1877r6,-3l4796,1869r3,-3l4802,1864r,14l4802,1878r1,1l4803,1879r2,l4807,1880r6,l4815,1879r1,l4817,1879r1,-1l4818,1878r,-14l4818,1790r,-1xm4869,1878r,-100l4868,1777r,l4867,1777r-1,-1l4865,1776r-1,l4857,1776r-1,l4854,1776r,1l4852,1777r,1l4851,1778r,1l4851,1878r,l4852,1878r1,1l4854,1879r3,1l4864,1880r3,-1l4868,1879r1,-1l4869,1878r,xm4872,1743r-1,-3l4868,1737r-3,-1l4856,1736r-3,1l4851,1738r-2,2l4849,1743r,8l4849,1754r4,3l4856,1757r9,l4868,1757r1,-2l4871,1754r1,-3l4872,1743xm4922,1731r,l4921,1730r-1,l4920,1730r-1,-1l4916,1729r-6,l4907,1729r-1,1l4905,1730r-1,1l4904,1731r,l4904,1878r,l4904,1878r2,1l4907,1879r3,1l4916,1880r4,-1l4920,1879r2,-1l4922,1878r,l4922,1731xm5020,1846r,-4l5018,1839r-1,-3l5015,1834r-5,-5l5007,1828r-3,-2l4998,1823r-10,-3l4985,1818r-3,-1l4979,1816r-2,-1l4974,1813r-1,-2l4970,1808r-1,-3l4969,1800r,-1l4970,1797r1,-2l4972,1794r1,-2l4975,1791r2,-1l4979,1789r3,l4985,1788r6,l4994,1789r6,1l5002,1791r2,1l5006,1793r2,1l5011,1795r1,1l5013,1796r1,-1l5014,1795r,l5015,1794r,-1l5015,1788r,-2l5015,1784r,l5015,1783r-1,l5014,1782r,l5013,1782r-1,-2l5011,1780r-2,-1l5008,1778r-2,l5003,1777r-2,-1l4999,1776r-6,-1l4991,1775r-9,l4976,1775r-9,4l4963,1781r-3,2l4957,1786r-2,3l4953,1792r-1,4l4951,1800r,8l4952,1811r1,4l4955,1818r1,2l4961,1825r3,2l4967,1828r6,3l4977,1832r3,2l4983,1835r6,2l4992,1838r4,3l4998,1843r3,3l5002,1849r,6l5002,1856r-2,2l4999,1860r-1,2l4996,1863r-2,1l4992,1865r-5,2l4984,1867r-7,l4973,1867r-7,-2l4964,1864r-7,-4l4954,1858r-2,l4951,1858r-1,l4950,1858r-1,1l4949,1861r,1l4948,1867r1,2l4949,1871r,1l4950,1873r1,l4952,1874r1,1l4955,1876r2,1l4959,1878r5,1l4967,1880r3,l4973,1881r4,l4986,1881r6,l4997,1879r5,-1l5006,1876r7,-5l5016,1867r,l5018,1863r2,-4l5020,1855r,-9xm5135,1878r,-69l5135,1805r-3,-10l5130,1790r,l5127,1787r-2,-4l5121,1780r-9,-4l5106,1775r-13,l5088,1776r-11,5l5072,1785r-6,6l5066,1731r,l5065,1730r-1,l5064,1730r-1,-1l5060,1729r-6,l5051,1729r-1,1l5049,1730r-1,1l5048,1731r,l5048,1878r,l5048,1878r2,1l5051,1879r3,1l5060,1880r4,-1l5064,1879r2,-1l5066,1878r,l5066,1809r6,-6l5076,1798r5,-3l5086,1792r3,-1l5090,1790r9,l5102,1791r3,1l5107,1793r3,2l5111,1798r2,2l5115,1803r,3l5116,1810r1,4l5117,1878r,l5118,1878r,1l5119,1879r,l5120,1879r3,1l5129,1880r3,-1l5134,1879r,l5135,1878r,xm5244,1832r,-27l5244,1800r-3,-9l5240,1789r-1,-2l5235,1784r-3,-3l5228,1779r-5,-2l5218,1775r-6,l5200,1775r-4,l5193,1776r-4,l5185,1777r-6,2l5176,1780r-3,2l5171,1783r-2,1l5168,1785r-1,1l5166,1787r,2l5166,1795r,2l5167,1797r,1l5167,1798r1,1l5168,1799r2,l5172,1799r2,-1l5176,1796r2,-1l5181,1794r2,-1l5187,1792r7,-2l5198,1789r9,l5211,1790r2,1l5216,1791r3,2l5221,1795r1,2l5224,1799r1,6l5226,1808r,11l5226,1832r,21l5221,1858r-4,3l5209,1866r-5,1l5193,1867r-5,-1l5182,1860r-2,-4l5180,1848r1,-3l5182,1843r1,-2l5185,1839r5,-3l5193,1834r7,-1l5205,1832r21,l5226,1819r-22,l5197,1820r-7,1l5184,1823r-5,2l5174,1827r-4,3l5167,1833r-3,4l5162,1842r-1,4l5161,1856r1,5l5163,1864r2,4l5167,1871r7,5l5177,1878r5,1l5186,1881r5,l5202,1881r6,-1l5214,1877r5,-2l5224,1871r4,-4l5228,1867r1,11l5230,1879r1,l5233,1880r7,l5242,1879r1,l5244,1878r,l5244,1867r,-35xm5368,1878r,-69l5368,1805r-3,-10l5363,1790r,l5360,1787r-3,-4l5354,1780r-10,-4l5339,1775r-13,l5321,1776r-11,5l5305,1785r-6,6l5299,1731r,l5298,1730r-1,l5297,1730r-1,-1l5293,1729r-7,l5284,1729r-2,1l5282,1730r-1,1l5281,1731r,l5281,1878r,l5281,1878r1,1l5284,1879r2,1l5293,1880r4,-1l5297,1879r1,-1l5299,1878r,l5299,1809r5,-6l5309,1798r5,-3l5319,1792r2,-1l5323,1790r9,l5335,1791r3,1l5340,1793r3,2l5344,1798r2,2l5347,1803r1,3l5349,1810r1,4l5350,1878r,l5350,1878r1,1l5351,1879r1,l5353,1879r3,1l5362,1880r3,-1l5366,1879r1,l5367,1878r1,xm5494,1842r,-6l5494,1835r-1,-1l5492,1832r-1,l5473,1832r,-77l5473,1742r,l5472,1741r,l5471,1740r-1,l5468,1740r-1,-1l5465,1739r-4,l5454,1739r,l5454,1755r,77l5406,1832r48,-77l5454,1755r,-16l5452,1739r-3,1l5447,1740r-1,l5445,1741r,l5444,1742r,l5391,1827r,1l5390,1829r,1l5390,1831r-1,l5389,1832r,1l5389,1842r,2l5389,1845r1,1l5390,1846r1,1l5393,1847r61,l5454,1878r,l5454,1878r1,1l5456,1879r,l5457,1879r3,1l5467,1880r2,-1l5470,1879r1,l5472,1879r,-1l5473,1878r,l5473,1877r,-30l5491,1847r1,-1l5493,1845r1,-1l5494,1842xm5612,1842r-1,-6l5611,1835r-1,-1l5610,1832r-1,l5591,1832r,-77l5591,1742r-1,l5590,1741r-1,l5588,1740r-1,l5586,1740r-1,-1l5583,1739r-4,l5572,1739r-1,l5571,1755r,77l5524,1832r47,-77l5571,1755r,-16l5570,1739r-3,1l5565,1740r-1,l5563,1741r-1,l5562,1742r-1,l5509,1827r,1l5508,1829r,1l5507,1831r,l5507,1832r,1l5506,1842r1,2l5507,1845r1,1l5508,1846r1,1l5510,1847r61,l5571,1878r1,l5572,1878r1,1l5573,1879r1,l5575,1879r2,1l5584,1880r3,-1l5588,1879r1,l5589,1879r1,-1l5590,1878r1,l5591,1877r,-30l5609,1847r1,-1l5611,1845r,-1l5612,1842xm5722,1842r,-14l5721,1823r-4,-10l5714,1809r,l5710,1805r-4,-3l5701,1799r-6,-2l5689,1795r-1,l5682,1794r-15,l5665,1794r-3,l5659,1795r-2,l5657,1756r53,l5711,1755r1,-1l5713,1752r,-2l5713,1744r,-2l5712,1741r-1,-1l5711,1740r-1,l5710,1740r-68,l5640,1740r-2,3l5637,1744r,62l5638,1808r1,1l5640,1810r1,l5646,1810r10,-1l5660,1809r11,l5676,1810r5,1l5686,1812r4,1l5693,1816r3,2l5698,1821r2,3l5701,1828r1,4l5702,1842r-1,4l5699,1850r-2,3l5695,1856r-3,3l5689,1861r-4,2l5677,1865r-5,1l5662,1866r-5,-1l5653,1865r-4,-1l5646,1863r-3,-1l5640,1861r-2,-1l5637,1859r-2,-1l5634,1857r-2,l5632,1858r-1,l5631,1859r-1,1l5630,1860r,8l5630,1870r1,2l5631,1872r1,1l5634,1875r4,1l5641,1877r3,1l5647,1879r4,1l5659,1881r4,l5676,1881r7,-1l5690,1878r7,-2l5702,1873r9,-7l5712,1865r4,-5l5718,1854r3,-6l5722,1842xm5847,1842r,-6l5846,1835r,-1l5845,1832r-1,l5826,1832r,-77l5826,1742r,l5825,1741r-1,l5824,1740r-2,l5821,1740r-1,-1l5818,1739r-4,l5807,1739r,l5807,1755r,77l5759,1832r47,-77l5807,1755r,-16l5805,1739r-3,1l5800,1740r-1,l5798,1741r-1,l5797,1742r-1,l5744,1827r,1l5743,1829r,1l5743,1831r-1,l5742,1832r,1l5742,1842r,2l5742,1845r1,1l5743,1846r1,1l5746,1847r61,l5807,1878r,l5807,1878r1,1l5808,1879r1,l5810,1879r3,1l5820,1880r2,-1l5823,1879r1,l5825,1879r,-1l5826,1878r,l5826,1847r18,l5845,1846r1,-1l5846,1844r1,-2xm6334,1809r-1,-4l6332,1800r-1,-5l6329,1790r,l6326,1787r-2,-4l6320,1780r-9,-4l6306,1775r-10,l6294,1775r-3,1l6288,1776r-2,1l6283,1779r-3,1l6277,1782r-3,3l6268,1790r-4,4l6263,1791r-1,-1l6261,1788r-3,-4l6256,1782r-3,-2l6251,1778r-3,-1l6241,1775r-4,l6227,1775r-5,1l6216,1779r-5,3l6206,1786r-6,6l6200,1778r-1,l6199,1777r-1,l6197,1777r,-1l6196,1776r-9,l6185,1777r,l6184,1777r-1,1l6183,1778r,100l6183,1878r1,l6185,1879r1,l6189,1880r7,l6199,1879r1,l6201,1878r,l6201,1878r1,-69l6207,1803r4,-5l6219,1792r1,l6225,1790r7,l6235,1791r3,1l6240,1793r3,2l6246,1800r1,3l6248,1806r1,4l6249,1813r,65l6250,1878r,l6251,1879r1,l6253,1879r2,1l6262,1880r3,-1l6266,1879r1,-1l6267,1878r1,l6268,1809r5,-6l6278,1798r4,-3l6284,1794r2,-2l6291,1790r8,l6302,1791r2,1l6307,1793r2,2l6310,1798r2,2l6313,1803r1,3l6315,1810r,3l6315,1878r1,l6316,1878r1,1l6317,1879r1,l6319,1879r2,1l6328,1880r3,-1l6332,1879r1,l6333,1878r1,l6334,1878r,-69xm6444,1832r,-27l6444,1800r-3,-9l6440,1789r-1,-2l6435,1784r-3,-3l6428,1779r-5,-2l6418,1775r-6,l6400,1775r-4,l6393,1776r-4,l6385,1777r-6,2l6376,1780r-3,2l6371,1783r-2,1l6368,1785r-1,1l6366,1787r,2l6366,1795r,2l6367,1797r,1l6367,1798r1,1l6368,1799r2,l6372,1799r2,-1l6376,1796r2,-1l6381,1794r2,-1l6387,1792r7,-2l6398,1789r9,l6411,1790r2,1l6416,1791r3,2l6421,1795r1,2l6424,1799r1,6l6426,1808r,11l6426,1832r,21l6421,1858r-4,3l6409,1866r-5,1l6393,1867r-5,-1l6382,1860r-2,-4l6380,1848r1,-3l6382,1843r1,-2l6385,1839r5,-3l6393,1834r7,-1l6405,1832r21,l6426,1819r-22,l6397,1820r-7,1l6384,1823r-5,2l6374,1827r-4,3l6367,1833r-3,4l6362,1842r-1,4l6361,1856r1,5l6363,1864r2,4l6367,1871r7,5l6377,1878r5,1l6386,1881r5,l6402,1881r6,-1l6414,1877r5,-2l6424,1871r4,-4l6428,1867r1,11l6430,1879r1,l6433,1880r7,l6442,1879r1,l6444,1878r,l6444,1867r,-35xm6497,1878r-1,-100l6496,1777r-1,l6494,1777r-1,-1l6492,1776r-1,l6484,1776r-1,l6482,1776r-1,1l6479,1777r,1l6479,1778r-1,1l6478,1878r1,l6479,1878r1,1l6482,1879r2,1l6491,1880r3,-1l6495,1879r1,-1l6496,1878r1,xm6499,1743r-1,-3l6495,1737r-3,-1l6483,1736r-3,1l6478,1738r-1,2l6476,1743r,8l6477,1754r3,3l6483,1757r9,l6495,1757r1,-2l6498,1754r1,-3l6499,1743xm6549,1731r,l6548,1730r,l6547,1730r-1,-1l6544,1729r-7,l6534,1729r-1,1l6532,1730r,1l6531,1731r,l6531,1878r,l6532,1878r1,1l6534,1879r3,1l6544,1880r3,-1l6548,1879r1,-1l6549,1878r,l6549,1731xm6610,1862r-1,-3l6608,1858r-2,-2l6603,1855r-9,l6590,1856r-1,2l6587,1859r-1,3l6586,1873r1,3l6590,1879r3,1l6603,1880r3,-1l6608,1878r1,-2l6610,1873r,-11xm6717,1864r,-6l6717,1857r-1,-2l6716,1855r,-1l6715,1854r,l6713,1854r-1,l6710,1855r-2,2l6706,1858r-2,2l6702,1861r-3,2l6696,1864r-4,1l6689,1866r-9,l6676,1865r-4,-1l6669,1862r-3,-2l6661,1853r-2,-4l6658,1845r-1,-5l6656,1834r,-18l6658,1806r10,-13l6675,1790r13,l6692,1790r3,1l6698,1793r3,1l6703,1795r3,2l6708,1798r1,1l6711,1801r1,l6714,1801r1,l6715,1799r1,-1l6717,1797r-1,-7l6716,1789r,-1l6716,1787r-1,-1l6715,1786r-1,-1l6713,1784r-1,-1l6711,1782r-2,-1l6707,1780r-2,-1l6702,1778r-3,-1l6697,1776r-6,-1l6687,1775r-10,l6671,1776r-6,2l6660,1780r-5,3l6650,1788r-4,4l6643,1798r-3,7l6638,1811r-1,9l6637,1838r1,7l6642,1858r2,5l6652,1872r5,3l6663,1878r5,2l6675,1881r11,l6689,1881r3,-1l6696,1880r3,-1l6702,1878r2,-1l6707,1876r2,-2l6713,1872r1,-1l6715,1870r1,-1l6716,1868r1,-1l6717,1866r,-1l6717,1864xm6837,1835r,-17l6836,1811r-2,-6l6832,1799r-3,-6l6825,1789r-1,l6820,1784r-3,-2l6817,1835r,4l6816,1844r-2,4l6813,1852r-6,7l6804,1862r-4,1l6796,1865r-5,1l6780,1866r-5,-1l6771,1863r-4,-2l6763,1858r-2,-3l6759,1851r-2,-4l6756,1842r-1,-4l6755,1835r,-14l6755,1817r1,-5l6757,1808r2,-4l6765,1797r3,-3l6772,1792r4,-2l6781,1789r11,l6797,1791r4,2l6805,1795r4,2l6811,1801r2,3l6815,1809r2,9l6817,1821r,14l6817,1782r-2,-1l6803,1776r-8,-1l6778,1775r-7,1l6758,1781r-6,4l6747,1791r-3,4l6740,1800r-4,14l6735,1819r,19l6736,1844r4,13l6743,1863r8,9l6757,1875r6,3l6769,1880r7,1l6793,1881r8,-1l6807,1877r7,-2l6819,1871r5,-5l6828,1861r3,-6l6834,1848r2,-6l6837,1835xm7015,1809r,-4l7014,1800r-1,-5l7011,1790r,l7008,1787r-3,-4l7002,1780r-9,-4l6987,1775r-9,l6975,1775r-2,1l6970,1776r-3,1l6964,1779r-3,1l6959,1782r-4,3l6949,1790r-3,4l6945,1791r-1,-1l6943,1788r-4,-4l6937,1782r-2,-2l6932,1778r-3,-1l6922,1775r-3,l6909,1775r-6,1l6898,1779r-5,3l6887,1786r-6,6l6881,1778r,l6880,1777r,l6879,1777r-1,-1l6877,1776r-8,l6867,1777r-1,l6866,1777r-1,1l6865,1778r,100l6865,1878r,l6866,1879r2,l6870,1880r7,l6881,1879r,l6882,1878r1,l6883,1878r,-1l6883,1809r5,-6l6893,1798r8,-6l6902,1792r4,-2l6914,1790r3,1l6919,1792r3,1l6924,1795r3,5l6929,1803r,3l6930,1810r1,3l6931,1878r,l6931,1878r2,1l6933,1879r1,l6937,1880r6,l6947,1879r,l6949,1878r,l6949,1878r,-1l6949,1809r6,-6l6959,1798r5,-3l6965,1794r3,-2l6972,1790r8,l6983,1791r3,1l6988,1793r2,2l6992,1798r2,2l6995,1803r1,3l6996,1810r1,3l6997,1877r,1l6997,1878r1,l6998,1879r1,l7000,1879r1,l7003,1880r7,l7013,1879r1,l7014,1879r1,-1l7015,1878r,l7015,1809xm7032,1903r-879,l6154,1902r4,-8l6159,1890r,-9l6158,1877r-2,-3l6155,1872r,-1l6152,1868r-3,-2l6146,1864r-4,-2l6140,1862r,27l6140,1891r-1,2l6138,1896r-2,2l6134,1899r-3,2l6128,1902r-3,1l6093,1903r-9,-4l6082,1896r,-8l6082,1886r1,-1l6083,1883r1,-1l6085,1880r1,-1l6088,1877r2,-1l6092,1874r2,-2l6126,1873r5,1l6135,1877r3,2l6140,1882r,7l6140,1862r-2,-1l6134,1860r-5,-1l6093,1858r-3,-1l6088,1855r-3,-1l6084,1852r,-5l6085,1845r,-2l6086,1842r1,-2l6089,1839r2,1l6094,1842r7,2l6105,1844r10,l6120,1844r5,-2l6130,1840r3,-1l6134,1838r7,-6l6143,1831r1,-2l6146,1824r2,-4l6149,1815r,-9l6148,1803r-1,-3l6146,1796r-2,-2l6142,1791r15,l6158,1790r1,-1l6160,1788r,l6160,1787r,-7l6159,1778r-1,-1l6157,1777r-26,l6131,1803r,9l6130,1815r,3l6129,1820r-2,2l6124,1826r-2,2l6119,1829r-3,1l6113,1831r-11,l6097,1829r-8,-7l6087,1816r,-9l6088,1804r2,-5l6091,1797r2,-2l6095,1793r2,-2l6099,1790r3,-1l6105,1788r11,l6121,1790r4,4l6129,1798r2,5l6131,1777r-6,l6123,1776r-2,l6118,1775r-3,l6112,1775r-9,l6098,1776r-5,1l6088,1779r-4,2l6077,1787r-2,4l6071,1800r-1,4l6070,1815r,4l6072,1822r1,4l6075,1829r2,2l6075,1834r-3,3l6070,1841r-2,3l6067,1848r,8l6068,1858r2,3l6072,1864r3,2l6078,1868r-2,2l6074,1872r-2,1l6070,1875r-3,4l6066,1881r-1,2l6064,1888r,1l6064,1896r,4l6066,1903r,l5978,1903r5,-1l5986,1902r2,-1l5990,1900r1,l5992,1898r1,l5993,1898r,-1l5993,1897r1,-2l5994,1891r-1,-3l5993,1887r-1,-1l5992,1885r-2,l5985,1887r-3,1l5979,1889r-3,l5972,1890r-9,1l5958,1891r-18,l5930,1890r-16,-5l5908,1881r-5,-5l5898,1871r-3,-6l5893,1859r-2,-7l5890,1846r,-17l5891,1827r,-4l5891,1819r2,-10l5894,1804r3,-9l5900,1790r2,-5l5905,1780r3,-4l5915,1768r5,-4l5925,1761r6,-3l5937,1755r7,-2l5951,1751r7,-1l5978,1750r9,2l6002,1757r5,3l6012,1765r4,4l6019,1774r4,11l6023,1789r,15l6023,1812r-1,5l6020,1824r-1,3l6018,1832r-1,2l6015,1837r-2,2l6011,1842r-2,2l6007,1845r-3,2l6001,1847r-8,l5990,1846r-1,-1l5986,1840r,-1l5986,1836r,-2l5995,1789r,l5997,1780r,-2l5997,1778r,l5995,1777r-2,l5987,1777r-1,l5984,1777r-1,1l5983,1779r-1,1l5981,1789r-2,-2l5977,1785r-2,-1l5975,1803r-5,29l5967,1834r-3,3l5962,1839r-2,2l5957,1843r-2,1l5953,1845r-2,1l5949,1847r-2,l5946,1847r-7,l5936,1846r-2,-3l5932,1840r-1,-3l5931,1825r1,-5l5932,1817r2,-6l5935,1808r2,-4l5938,1802r1,-2l5943,1795r2,-2l5948,1791r2,-1l5953,1789r7,l5964,1790r3,3l5970,1795r3,4l5975,1803r,-19l5973,1781r-2,-1l5967,1777r-2,l5962,1776r-4,-1l5950,1775r-5,1l5940,1778r-4,2l5932,1783r-3,3l5926,1789r-2,4l5921,1797r-2,4l5918,1805r,l5915,1814r-1,4l5913,1825r,12l5913,1839r1,4l5915,1845r1,4l5916,1850r2,2l5919,1854r1,1l5922,1857r2,1l5926,1859r2,1l5930,1860r3,1l5936,1862r6,l5944,1861r5,-1l5952,1859r3,-1l5957,1857r3,-2l5963,1853r6,-5l5970,1847r2,-2l5972,1848r1,2l5976,1855r2,1l5980,1858r2,1l5984,1860r5,1l5992,1862r9,l6006,1860r5,-1l6015,1857r4,-3l6026,1848r1,-1l6029,1844r2,-4l6034,1836r2,-5l6038,1822r1,-5l6040,1811r1,-5l6041,1785r-1,-6l6037,1772r-3,-8l6030,1758r-6,-5l6021,1750r-3,-2l6010,1744r-9,-4l5992,1738r-10,-2l5959,1736r-10,1l5941,1740r-9,2l5925,1745r-13,7l5906,1756r-5,5l5896,1766r-4,5l5886,1782r-3,5l5881,1793r-2,6l5877,1804r-2,11l5874,1820r-1,10l5873,1849r1,8l5874,1858r3,8l5880,1874r4,7l5890,1887r6,6l5904,1898r17,5l4493,1903r,15l6093,1918r1,l6101,1919r17,l6125,1918r907,l7032,1903xe" stroked="f">
              <v:stroke joinstyle="round"/>
              <v:formulas/>
              <v:path arrowok="t" o:connecttype="segments"/>
            </v:shape>
            <v:shape id="_x0000_s1083" type="#_x0000_t75" style="position:absolute;left:2388;top:2119;width:4899;height:198">
              <v:imagedata r:id="rId11" o:title=""/>
            </v:shape>
            <v:rect id="_x0000_s1082" style="position:absolute;left:2371;top:2301;width:4928;height:15" stroked="f"/>
            <v:shape id="_x0000_s1081" type="#_x0000_t75" style="position:absolute;left:2382;top:2533;width:2531;height:349">
              <v:imagedata r:id="rId12" o:title=""/>
            </v:shape>
            <v:shape id="_x0000_s1080" type="#_x0000_t75" style="position:absolute;left:4970;top:2533;width:2581;height:190">
              <v:imagedata r:id="rId13" o:title=""/>
            </v:shape>
            <v:shape id="_x0000_s1079" type="#_x0000_t75" style="position:absolute;left:7608;top:2533;width:935;height:182">
              <v:imagedata r:id="rId14" o:title=""/>
            </v:shape>
            <w10:wrap anchorx="page" anchory="page"/>
          </v:group>
        </w:pict>
      </w:r>
    </w:p>
    <w:p w14:paraId="0618A269" w14:textId="77777777" w:rsidR="001F63A8" w:rsidRDefault="001F63A8">
      <w:pPr>
        <w:pStyle w:val="BodyText"/>
        <w:rPr>
          <w:rFonts w:ascii="Times New Roman"/>
          <w:sz w:val="20"/>
        </w:rPr>
      </w:pPr>
    </w:p>
    <w:p w14:paraId="7A1B45CC" w14:textId="77777777" w:rsidR="001F63A8" w:rsidRDefault="001F63A8">
      <w:pPr>
        <w:pStyle w:val="BodyText"/>
        <w:rPr>
          <w:rFonts w:ascii="Times New Roman"/>
          <w:sz w:val="20"/>
        </w:rPr>
      </w:pPr>
    </w:p>
    <w:p w14:paraId="03519109" w14:textId="77777777" w:rsidR="001F63A8" w:rsidRDefault="001F63A8">
      <w:pPr>
        <w:pStyle w:val="BodyText"/>
        <w:rPr>
          <w:rFonts w:ascii="Times New Roman"/>
          <w:sz w:val="20"/>
        </w:rPr>
      </w:pPr>
    </w:p>
    <w:p w14:paraId="6B35A55D" w14:textId="77777777" w:rsidR="001F63A8" w:rsidRDefault="001F63A8">
      <w:pPr>
        <w:pStyle w:val="BodyText"/>
        <w:rPr>
          <w:rFonts w:ascii="Times New Roman"/>
          <w:sz w:val="20"/>
        </w:rPr>
      </w:pPr>
    </w:p>
    <w:p w14:paraId="0415C93E" w14:textId="77777777" w:rsidR="001F63A8" w:rsidRDefault="001F63A8">
      <w:pPr>
        <w:pStyle w:val="BodyText"/>
        <w:rPr>
          <w:rFonts w:ascii="Times New Roman"/>
          <w:sz w:val="20"/>
        </w:rPr>
      </w:pPr>
    </w:p>
    <w:p w14:paraId="52D5FBA8" w14:textId="77777777" w:rsidR="001F63A8" w:rsidRDefault="001F63A8">
      <w:pPr>
        <w:pStyle w:val="BodyText"/>
        <w:rPr>
          <w:rFonts w:ascii="Times New Roman"/>
          <w:sz w:val="20"/>
        </w:rPr>
      </w:pPr>
    </w:p>
    <w:p w14:paraId="76243558" w14:textId="77777777" w:rsidR="001F63A8" w:rsidRDefault="001F63A8">
      <w:pPr>
        <w:pStyle w:val="BodyText"/>
        <w:rPr>
          <w:rFonts w:ascii="Times New Roman"/>
          <w:sz w:val="20"/>
        </w:rPr>
      </w:pPr>
    </w:p>
    <w:p w14:paraId="661F5E96" w14:textId="77777777" w:rsidR="001F63A8" w:rsidRDefault="001F63A8">
      <w:pPr>
        <w:pStyle w:val="BodyText"/>
        <w:rPr>
          <w:rFonts w:ascii="Times New Roman"/>
          <w:sz w:val="20"/>
        </w:rPr>
      </w:pPr>
    </w:p>
    <w:p w14:paraId="5C7C96CD" w14:textId="77777777" w:rsidR="001F63A8" w:rsidRDefault="001F63A8">
      <w:pPr>
        <w:pStyle w:val="BodyText"/>
        <w:rPr>
          <w:rFonts w:ascii="Times New Roman"/>
          <w:sz w:val="20"/>
        </w:rPr>
      </w:pPr>
    </w:p>
    <w:p w14:paraId="32B22F68" w14:textId="77777777" w:rsidR="001F63A8" w:rsidRDefault="001F63A8">
      <w:pPr>
        <w:pStyle w:val="BodyText"/>
        <w:rPr>
          <w:rFonts w:ascii="Times New Roman"/>
          <w:sz w:val="20"/>
        </w:rPr>
      </w:pPr>
    </w:p>
    <w:p w14:paraId="78D18910" w14:textId="77777777" w:rsidR="001F63A8" w:rsidRDefault="001F63A8">
      <w:pPr>
        <w:pStyle w:val="BodyText"/>
        <w:rPr>
          <w:rFonts w:ascii="Times New Roman"/>
          <w:sz w:val="20"/>
        </w:rPr>
      </w:pPr>
    </w:p>
    <w:p w14:paraId="19841450" w14:textId="77777777" w:rsidR="001F63A8" w:rsidRDefault="001F63A8">
      <w:pPr>
        <w:pStyle w:val="BodyText"/>
        <w:rPr>
          <w:rFonts w:ascii="Times New Roman"/>
          <w:sz w:val="20"/>
        </w:rPr>
      </w:pPr>
    </w:p>
    <w:p w14:paraId="7B0C114F" w14:textId="77777777" w:rsidR="001F63A8" w:rsidRDefault="001F63A8">
      <w:pPr>
        <w:pStyle w:val="BodyText"/>
        <w:rPr>
          <w:rFonts w:ascii="Times New Roman"/>
          <w:sz w:val="20"/>
        </w:rPr>
      </w:pPr>
    </w:p>
    <w:p w14:paraId="1900F225" w14:textId="77777777" w:rsidR="001F63A8" w:rsidRDefault="001F63A8">
      <w:pPr>
        <w:pStyle w:val="BodyText"/>
        <w:rPr>
          <w:rFonts w:ascii="Times New Roman"/>
          <w:sz w:val="20"/>
        </w:rPr>
      </w:pPr>
    </w:p>
    <w:p w14:paraId="54564564" w14:textId="77777777" w:rsidR="001F63A8" w:rsidRDefault="001F63A8">
      <w:pPr>
        <w:pStyle w:val="BodyText"/>
        <w:rPr>
          <w:rFonts w:ascii="Times New Roman"/>
          <w:sz w:val="20"/>
        </w:rPr>
      </w:pPr>
    </w:p>
    <w:p w14:paraId="0CB0DFE7" w14:textId="77777777" w:rsidR="001F63A8" w:rsidRDefault="001F63A8">
      <w:pPr>
        <w:pStyle w:val="BodyText"/>
        <w:rPr>
          <w:rFonts w:ascii="Times New Roman"/>
          <w:sz w:val="17"/>
        </w:rPr>
      </w:pPr>
    </w:p>
    <w:p w14:paraId="788A5AD6" w14:textId="77777777" w:rsidR="001F63A8" w:rsidRDefault="00B5156A">
      <w:pPr>
        <w:pStyle w:val="Heading1"/>
        <w:spacing w:before="91"/>
      </w:pPr>
      <w:r>
        <w:pict w14:anchorId="23E86F66">
          <v:rect id="_x0000_s1077" style="position:absolute;left:0;text-align:left;margin-left:34pt;margin-top:21.05pt;width:498.9pt;height:2pt;z-index:-15728640;mso-wrap-distance-left:0;mso-wrap-distance-right:0;mso-position-horizontal-relative:page" fillcolor="#4d9ac9" stroked="f">
            <w10:wrap type="topAndBottom" anchorx="page"/>
          </v:rect>
        </w:pict>
      </w:r>
      <w:r>
        <w:rPr>
          <w:noProof/>
        </w:rPr>
        <w:drawing>
          <wp:anchor distT="0" distB="0" distL="0" distR="0" simplePos="0" relativeHeight="15731712" behindDoc="0" locked="0" layoutInCell="1" allowOverlap="1" wp14:anchorId="27066A6E" wp14:editId="3C2DD7A7">
            <wp:simplePos x="0" y="0"/>
            <wp:positionH relativeFrom="page">
              <wp:posOffset>251459</wp:posOffset>
            </wp:positionH>
            <wp:positionV relativeFrom="paragraph">
              <wp:posOffset>137970</wp:posOffset>
            </wp:positionV>
            <wp:extent cx="71755" cy="71754"/>
            <wp:effectExtent l="0" t="0" r="0" b="0"/>
            <wp:wrapNone/>
            <wp:docPr id="1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1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755" cy="717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WORK</w:t>
      </w:r>
      <w:r>
        <w:rPr>
          <w:spacing w:val="-3"/>
        </w:rPr>
        <w:t xml:space="preserve"> </w:t>
      </w:r>
      <w:r>
        <w:t>EXPERIENCE</w:t>
      </w:r>
    </w:p>
    <w:p w14:paraId="6ECBAD3D" w14:textId="24A87D7C" w:rsidR="001F63A8" w:rsidRDefault="00B5156A">
      <w:pPr>
        <w:spacing w:line="222" w:lineRule="exact"/>
        <w:ind w:left="401"/>
        <w:rPr>
          <w:sz w:val="20"/>
        </w:rPr>
      </w:pPr>
      <w:r>
        <w:rPr>
          <w:color w:val="555555"/>
          <w:sz w:val="20"/>
        </w:rPr>
        <w:t>17</w:t>
      </w:r>
      <w:r>
        <w:rPr>
          <w:color w:val="555555"/>
          <w:spacing w:val="-2"/>
          <w:sz w:val="20"/>
        </w:rPr>
        <w:t xml:space="preserve"> </w:t>
      </w:r>
      <w:r>
        <w:rPr>
          <w:color w:val="555555"/>
          <w:sz w:val="20"/>
        </w:rPr>
        <w:t>OCT</w:t>
      </w:r>
      <w:r>
        <w:rPr>
          <w:color w:val="555555"/>
          <w:spacing w:val="-3"/>
          <w:sz w:val="20"/>
        </w:rPr>
        <w:t xml:space="preserve"> </w:t>
      </w:r>
      <w:r>
        <w:rPr>
          <w:color w:val="555555"/>
          <w:sz w:val="20"/>
        </w:rPr>
        <w:t>2019 –</w:t>
      </w:r>
      <w:r>
        <w:rPr>
          <w:color w:val="555555"/>
          <w:spacing w:val="-3"/>
          <w:sz w:val="20"/>
        </w:rPr>
        <w:t xml:space="preserve"> </w:t>
      </w:r>
      <w:r>
        <w:rPr>
          <w:color w:val="555555"/>
          <w:sz w:val="20"/>
        </w:rPr>
        <w:t>06</w:t>
      </w:r>
      <w:r>
        <w:rPr>
          <w:color w:val="555555"/>
          <w:spacing w:val="-2"/>
          <w:sz w:val="20"/>
        </w:rPr>
        <w:t xml:space="preserve"> </w:t>
      </w:r>
      <w:r>
        <w:rPr>
          <w:color w:val="555555"/>
          <w:sz w:val="20"/>
        </w:rPr>
        <w:t>NOV</w:t>
      </w:r>
      <w:r>
        <w:rPr>
          <w:color w:val="555555"/>
          <w:spacing w:val="-2"/>
          <w:sz w:val="20"/>
        </w:rPr>
        <w:t xml:space="preserve"> </w:t>
      </w:r>
      <w:r>
        <w:rPr>
          <w:color w:val="555555"/>
          <w:sz w:val="20"/>
        </w:rPr>
        <w:t>202</w:t>
      </w:r>
      <w:r w:rsidR="006F11D8">
        <w:rPr>
          <w:color w:val="555555"/>
          <w:sz w:val="20"/>
        </w:rPr>
        <w:t>0</w:t>
      </w:r>
      <w:r>
        <w:rPr>
          <w:color w:val="555555"/>
          <w:spacing w:val="-1"/>
          <w:sz w:val="20"/>
        </w:rPr>
        <w:t xml:space="preserve"> </w:t>
      </w:r>
      <w:r>
        <w:rPr>
          <w:color w:val="555555"/>
          <w:sz w:val="20"/>
        </w:rPr>
        <w:t>–</w:t>
      </w:r>
      <w:r>
        <w:rPr>
          <w:color w:val="555555"/>
          <w:spacing w:val="-1"/>
          <w:sz w:val="20"/>
        </w:rPr>
        <w:t xml:space="preserve"> </w:t>
      </w:r>
      <w:r>
        <w:rPr>
          <w:color w:val="555555"/>
          <w:sz w:val="20"/>
        </w:rPr>
        <w:t>Swabi,</w:t>
      </w:r>
      <w:r>
        <w:rPr>
          <w:color w:val="555555"/>
          <w:spacing w:val="-2"/>
          <w:sz w:val="20"/>
        </w:rPr>
        <w:t xml:space="preserve"> </w:t>
      </w:r>
      <w:r>
        <w:rPr>
          <w:color w:val="555555"/>
          <w:sz w:val="20"/>
        </w:rPr>
        <w:t>Pakistan</w:t>
      </w:r>
    </w:p>
    <w:p w14:paraId="16C1F3C6" w14:textId="77777777" w:rsidR="001F63A8" w:rsidRDefault="00B5156A">
      <w:pPr>
        <w:spacing w:before="18" w:line="213" w:lineRule="auto"/>
        <w:ind w:left="401"/>
        <w:rPr>
          <w:sz w:val="26"/>
        </w:rPr>
      </w:pPr>
      <w:r>
        <w:pict w14:anchorId="45B6E567">
          <v:group id="_x0000_s1073" style="position:absolute;left:0;text-align:left;margin-left:34pt;margin-top:36.05pt;width:498.9pt;height:1.5pt;z-index:-15728128;mso-wrap-distance-left:0;mso-wrap-distance-right:0;mso-position-horizontal-relative:page" coordorigin="680,721" coordsize="9978,30">
            <v:shape id="_x0000_s1076" style="position:absolute;left:680;top:720;width:9978;height:30" coordorigin="680,721" coordsize="9978,30" path="m10658,721r-9978,l695,751r9948,l10658,721xe" fillcolor="#4d9ac9" stroked="f">
              <v:path arrowok="t"/>
            </v:shape>
            <v:shape id="_x0000_s1075" style="position:absolute;left:10643;top:720;width:15;height:30" coordorigin="10643,721" coordsize="15,30" path="m10658,721r-15,30l10658,751r,-30xe" fillcolor="#aaa" stroked="f">
              <v:path arrowok="t"/>
            </v:shape>
            <v:shape id="_x0000_s1074" style="position:absolute;left:680;top:720;width:15;height:30" coordorigin="680,721" coordsize="15,30" path="m680,721r,30l695,751,680,721xe" fillcolor="#545454" stroked="f">
              <v:path arrowok="t"/>
            </v:shape>
            <w10:wrap type="topAndBottom" anchorx="page"/>
          </v:group>
        </w:pict>
      </w:r>
      <w:r>
        <w:rPr>
          <w:rFonts w:ascii="Arial" w:hAnsi="Arial"/>
          <w:b/>
          <w:color w:val="3E3E3E"/>
          <w:sz w:val="26"/>
        </w:rPr>
        <w:t>LAB</w:t>
      </w:r>
      <w:r>
        <w:rPr>
          <w:rFonts w:ascii="Arial" w:hAnsi="Arial"/>
          <w:b/>
          <w:color w:val="3E3E3E"/>
          <w:spacing w:val="-39"/>
          <w:sz w:val="26"/>
        </w:rPr>
        <w:t xml:space="preserve"> </w:t>
      </w:r>
      <w:r>
        <w:rPr>
          <w:rFonts w:ascii="Arial" w:hAnsi="Arial"/>
          <w:b/>
          <w:color w:val="3E3E3E"/>
          <w:sz w:val="26"/>
        </w:rPr>
        <w:t>ENGINEER</w:t>
      </w:r>
      <w:r>
        <w:rPr>
          <w:rFonts w:ascii="Arial" w:hAnsi="Arial"/>
          <w:b/>
          <w:color w:val="3E3E3E"/>
          <w:spacing w:val="-38"/>
          <w:sz w:val="26"/>
        </w:rPr>
        <w:t xml:space="preserve"> </w:t>
      </w:r>
      <w:r>
        <w:rPr>
          <w:rFonts w:ascii="Arial" w:hAnsi="Arial"/>
          <w:b/>
          <w:color w:val="3E3E3E"/>
          <w:sz w:val="26"/>
        </w:rPr>
        <w:t>AND</w:t>
      </w:r>
      <w:r>
        <w:rPr>
          <w:rFonts w:ascii="Arial" w:hAnsi="Arial"/>
          <w:b/>
          <w:color w:val="3E3E3E"/>
          <w:spacing w:val="-38"/>
          <w:sz w:val="26"/>
        </w:rPr>
        <w:t xml:space="preserve"> </w:t>
      </w:r>
      <w:r>
        <w:rPr>
          <w:rFonts w:ascii="Arial" w:hAnsi="Arial"/>
          <w:b/>
          <w:color w:val="3E3E3E"/>
          <w:sz w:val="26"/>
        </w:rPr>
        <w:t>TEACHER</w:t>
      </w:r>
      <w:r>
        <w:rPr>
          <w:rFonts w:ascii="Arial" w:hAnsi="Arial"/>
          <w:b/>
          <w:color w:val="3E3E3E"/>
          <w:spacing w:val="-35"/>
          <w:sz w:val="26"/>
        </w:rPr>
        <w:t xml:space="preserve"> </w:t>
      </w:r>
      <w:r>
        <w:rPr>
          <w:rFonts w:ascii="Arial" w:hAnsi="Arial"/>
          <w:b/>
          <w:color w:val="3E3E3E"/>
          <w:sz w:val="26"/>
        </w:rPr>
        <w:t>ASSISTANT</w:t>
      </w:r>
      <w:r>
        <w:rPr>
          <w:rFonts w:ascii="Arial" w:hAnsi="Arial"/>
          <w:b/>
          <w:color w:val="3E3E3E"/>
          <w:spacing w:val="-35"/>
          <w:sz w:val="26"/>
        </w:rPr>
        <w:t xml:space="preserve"> </w:t>
      </w:r>
      <w:r>
        <w:rPr>
          <w:rFonts w:ascii="Arial" w:hAnsi="Arial"/>
          <w:b/>
          <w:color w:val="3E3E3E"/>
          <w:sz w:val="26"/>
        </w:rPr>
        <w:t>–</w:t>
      </w:r>
      <w:r>
        <w:rPr>
          <w:rFonts w:ascii="Arial" w:hAnsi="Arial"/>
          <w:b/>
          <w:color w:val="3E3E3E"/>
          <w:spacing w:val="-38"/>
          <w:sz w:val="26"/>
        </w:rPr>
        <w:t xml:space="preserve"> </w:t>
      </w:r>
      <w:r>
        <w:rPr>
          <w:color w:val="3E3E3E"/>
          <w:sz w:val="26"/>
        </w:rPr>
        <w:t>GIK</w:t>
      </w:r>
      <w:r>
        <w:rPr>
          <w:color w:val="3E3E3E"/>
          <w:spacing w:val="-32"/>
          <w:sz w:val="26"/>
        </w:rPr>
        <w:t xml:space="preserve"> </w:t>
      </w:r>
      <w:r>
        <w:rPr>
          <w:color w:val="3E3E3E"/>
          <w:sz w:val="26"/>
        </w:rPr>
        <w:t>INSTITUTEOF</w:t>
      </w:r>
      <w:r>
        <w:rPr>
          <w:color w:val="3E3E3E"/>
          <w:spacing w:val="-34"/>
          <w:sz w:val="26"/>
        </w:rPr>
        <w:t xml:space="preserve"> </w:t>
      </w:r>
      <w:r>
        <w:rPr>
          <w:color w:val="3E3E3E"/>
          <w:sz w:val="26"/>
        </w:rPr>
        <w:t>ENGINEERING</w:t>
      </w:r>
      <w:r>
        <w:rPr>
          <w:color w:val="3E3E3E"/>
          <w:spacing w:val="2"/>
          <w:sz w:val="26"/>
        </w:rPr>
        <w:t xml:space="preserve"> </w:t>
      </w:r>
      <w:r>
        <w:rPr>
          <w:color w:val="3E3E3E"/>
          <w:sz w:val="26"/>
        </w:rPr>
        <w:t>SCIENCES</w:t>
      </w:r>
      <w:r>
        <w:rPr>
          <w:color w:val="3E3E3E"/>
          <w:spacing w:val="-56"/>
          <w:sz w:val="26"/>
        </w:rPr>
        <w:t xml:space="preserve"> </w:t>
      </w:r>
      <w:r>
        <w:rPr>
          <w:color w:val="3E3E3E"/>
          <w:sz w:val="26"/>
        </w:rPr>
        <w:t>AND</w:t>
      </w:r>
      <w:r>
        <w:rPr>
          <w:color w:val="3E3E3E"/>
          <w:spacing w:val="-5"/>
          <w:sz w:val="26"/>
        </w:rPr>
        <w:t xml:space="preserve"> </w:t>
      </w:r>
      <w:r>
        <w:rPr>
          <w:color w:val="3E3E3E"/>
          <w:sz w:val="26"/>
        </w:rPr>
        <w:t>TECHNOLOGY</w:t>
      </w:r>
    </w:p>
    <w:p w14:paraId="29B1BB16" w14:textId="77777777" w:rsidR="001F63A8" w:rsidRDefault="00B5156A">
      <w:pPr>
        <w:pStyle w:val="ListParagraph"/>
        <w:numPr>
          <w:ilvl w:val="0"/>
          <w:numId w:val="1"/>
        </w:numPr>
        <w:tabs>
          <w:tab w:val="left" w:pos="1003"/>
        </w:tabs>
        <w:spacing w:before="78" w:line="270" w:lineRule="exact"/>
      </w:pPr>
      <w:r>
        <w:rPr>
          <w:w w:val="105"/>
        </w:rPr>
        <w:t>Teaching</w:t>
      </w:r>
      <w:r>
        <w:rPr>
          <w:spacing w:val="-9"/>
          <w:w w:val="105"/>
        </w:rPr>
        <w:t xml:space="preserve"> </w:t>
      </w:r>
      <w:r>
        <w:rPr>
          <w:w w:val="105"/>
        </w:rPr>
        <w:t>Introduction</w:t>
      </w:r>
      <w:r>
        <w:rPr>
          <w:spacing w:val="-8"/>
          <w:w w:val="105"/>
        </w:rPr>
        <w:t xml:space="preserve"> </w:t>
      </w:r>
      <w:r>
        <w:rPr>
          <w:w w:val="105"/>
        </w:rPr>
        <w:t>to</w:t>
      </w:r>
      <w:r>
        <w:rPr>
          <w:spacing w:val="-7"/>
          <w:w w:val="105"/>
        </w:rPr>
        <w:t xml:space="preserve"> </w:t>
      </w:r>
      <w:r>
        <w:rPr>
          <w:w w:val="105"/>
        </w:rPr>
        <w:t>Materials</w:t>
      </w:r>
      <w:r>
        <w:rPr>
          <w:spacing w:val="-8"/>
          <w:w w:val="105"/>
        </w:rPr>
        <w:t xml:space="preserve"> </w:t>
      </w:r>
      <w:r>
        <w:rPr>
          <w:w w:val="105"/>
        </w:rPr>
        <w:t>Engineering</w:t>
      </w:r>
      <w:r>
        <w:rPr>
          <w:spacing w:val="-8"/>
          <w:w w:val="105"/>
        </w:rPr>
        <w:t xml:space="preserve"> </w:t>
      </w:r>
      <w:r>
        <w:rPr>
          <w:w w:val="105"/>
        </w:rPr>
        <w:t>Lab</w:t>
      </w:r>
      <w:r>
        <w:rPr>
          <w:spacing w:val="-6"/>
          <w:w w:val="105"/>
        </w:rPr>
        <w:t xml:space="preserve"> </w:t>
      </w:r>
      <w:r>
        <w:rPr>
          <w:w w:val="105"/>
        </w:rPr>
        <w:t>to</w:t>
      </w:r>
      <w:r>
        <w:rPr>
          <w:spacing w:val="-8"/>
          <w:w w:val="105"/>
        </w:rPr>
        <w:t xml:space="preserve"> </w:t>
      </w:r>
      <w:r>
        <w:rPr>
          <w:w w:val="105"/>
        </w:rPr>
        <w:t>110+</w:t>
      </w:r>
      <w:r>
        <w:rPr>
          <w:spacing w:val="-10"/>
          <w:w w:val="105"/>
        </w:rPr>
        <w:t xml:space="preserve"> </w:t>
      </w:r>
      <w:r>
        <w:rPr>
          <w:w w:val="105"/>
        </w:rPr>
        <w:t>freshmen</w:t>
      </w:r>
      <w:r>
        <w:rPr>
          <w:spacing w:val="-8"/>
          <w:w w:val="105"/>
        </w:rPr>
        <w:t xml:space="preserve"> </w:t>
      </w:r>
      <w:r>
        <w:rPr>
          <w:w w:val="105"/>
        </w:rPr>
        <w:t>students</w:t>
      </w:r>
    </w:p>
    <w:p w14:paraId="226311C3" w14:textId="77777777" w:rsidR="001F63A8" w:rsidRDefault="00B5156A">
      <w:pPr>
        <w:pStyle w:val="ListParagraph"/>
        <w:numPr>
          <w:ilvl w:val="0"/>
          <w:numId w:val="1"/>
        </w:numPr>
        <w:tabs>
          <w:tab w:val="left" w:pos="1003"/>
        </w:tabs>
        <w:spacing w:before="14" w:line="211" w:lineRule="auto"/>
        <w:ind w:right="742"/>
      </w:pPr>
      <w:r>
        <w:rPr>
          <w:spacing w:val="-1"/>
          <w:w w:val="105"/>
        </w:rPr>
        <w:t>Managedand</w:t>
      </w:r>
      <w:r>
        <w:rPr>
          <w:spacing w:val="-22"/>
          <w:w w:val="105"/>
        </w:rPr>
        <w:t xml:space="preserve"> </w:t>
      </w:r>
      <w:r>
        <w:rPr>
          <w:spacing w:val="-1"/>
          <w:w w:val="105"/>
        </w:rPr>
        <w:t>instructed</w:t>
      </w:r>
      <w:r>
        <w:rPr>
          <w:spacing w:val="-20"/>
          <w:w w:val="105"/>
        </w:rPr>
        <w:t xml:space="preserve"> </w:t>
      </w:r>
      <w:r>
        <w:rPr>
          <w:w w:val="105"/>
        </w:rPr>
        <w:t>labs</w:t>
      </w:r>
      <w:r>
        <w:rPr>
          <w:spacing w:val="-20"/>
          <w:w w:val="105"/>
        </w:rPr>
        <w:t xml:space="preserve"> </w:t>
      </w:r>
      <w:r>
        <w:rPr>
          <w:w w:val="105"/>
        </w:rPr>
        <w:t>of</w:t>
      </w:r>
      <w:r>
        <w:rPr>
          <w:spacing w:val="-22"/>
          <w:w w:val="105"/>
        </w:rPr>
        <w:t xml:space="preserve"> </w:t>
      </w:r>
      <w:r>
        <w:rPr>
          <w:w w:val="105"/>
        </w:rPr>
        <w:t>Electron</w:t>
      </w:r>
      <w:r>
        <w:rPr>
          <w:spacing w:val="-23"/>
          <w:w w:val="105"/>
        </w:rPr>
        <w:t xml:space="preserve"> </w:t>
      </w:r>
      <w:r>
        <w:rPr>
          <w:w w:val="105"/>
        </w:rPr>
        <w:t>Microscopy,</w:t>
      </w:r>
      <w:r>
        <w:rPr>
          <w:spacing w:val="-20"/>
          <w:w w:val="105"/>
        </w:rPr>
        <w:t xml:space="preserve"> </w:t>
      </w:r>
      <w:r>
        <w:rPr>
          <w:w w:val="105"/>
        </w:rPr>
        <w:t>Mechanical</w:t>
      </w:r>
      <w:r>
        <w:rPr>
          <w:spacing w:val="-20"/>
          <w:w w:val="105"/>
        </w:rPr>
        <w:t xml:space="preserve"> </w:t>
      </w:r>
      <w:r>
        <w:rPr>
          <w:w w:val="105"/>
        </w:rPr>
        <w:t>Testing,</w:t>
      </w:r>
      <w:r>
        <w:rPr>
          <w:spacing w:val="-20"/>
          <w:w w:val="105"/>
        </w:rPr>
        <w:t xml:space="preserve"> </w:t>
      </w:r>
      <w:r>
        <w:rPr>
          <w:w w:val="105"/>
        </w:rPr>
        <w:t>Metallography,</w:t>
      </w:r>
      <w:r>
        <w:rPr>
          <w:spacing w:val="-19"/>
          <w:w w:val="105"/>
        </w:rPr>
        <w:t xml:space="preserve"> </w:t>
      </w:r>
      <w:r>
        <w:rPr>
          <w:w w:val="105"/>
        </w:rPr>
        <w:t>Heat</w:t>
      </w:r>
      <w:r>
        <w:rPr>
          <w:spacing w:val="-49"/>
          <w:w w:val="105"/>
        </w:rPr>
        <w:t xml:space="preserve"> </w:t>
      </w:r>
      <w:r>
        <w:rPr>
          <w:w w:val="105"/>
        </w:rPr>
        <w:t>Treatment,</w:t>
      </w:r>
      <w:r>
        <w:rPr>
          <w:spacing w:val="-1"/>
          <w:w w:val="105"/>
        </w:rPr>
        <w:t xml:space="preserve"> </w:t>
      </w:r>
      <w:r>
        <w:rPr>
          <w:w w:val="105"/>
        </w:rPr>
        <w:t>and</w:t>
      </w:r>
      <w:r>
        <w:rPr>
          <w:spacing w:val="-1"/>
          <w:w w:val="105"/>
        </w:rPr>
        <w:t xml:space="preserve"> </w:t>
      </w:r>
      <w:r>
        <w:rPr>
          <w:w w:val="105"/>
        </w:rPr>
        <w:t>Powder</w:t>
      </w:r>
      <w:r>
        <w:rPr>
          <w:spacing w:val="-1"/>
          <w:w w:val="105"/>
        </w:rPr>
        <w:t xml:space="preserve"> </w:t>
      </w:r>
      <w:r>
        <w:rPr>
          <w:w w:val="105"/>
        </w:rPr>
        <w:t>Metallurgy</w:t>
      </w:r>
    </w:p>
    <w:p w14:paraId="4DAD265A" w14:textId="77777777" w:rsidR="001F63A8" w:rsidRDefault="00B5156A">
      <w:pPr>
        <w:pStyle w:val="ListParagraph"/>
        <w:numPr>
          <w:ilvl w:val="0"/>
          <w:numId w:val="1"/>
        </w:numPr>
        <w:tabs>
          <w:tab w:val="left" w:pos="1003"/>
        </w:tabs>
        <w:spacing w:before="1" w:line="211" w:lineRule="auto"/>
        <w:ind w:right="1092"/>
      </w:pPr>
      <w:r>
        <w:t>Acquired</w:t>
      </w:r>
      <w:r>
        <w:rPr>
          <w:spacing w:val="16"/>
        </w:rPr>
        <w:t xml:space="preserve"> </w:t>
      </w:r>
      <w:r>
        <w:t>hands-on</w:t>
      </w:r>
      <w:r>
        <w:rPr>
          <w:spacing w:val="16"/>
        </w:rPr>
        <w:t xml:space="preserve"> </w:t>
      </w:r>
      <w:r>
        <w:t>experience</w:t>
      </w:r>
      <w:r>
        <w:rPr>
          <w:spacing w:val="20"/>
        </w:rPr>
        <w:t xml:space="preserve"> </w:t>
      </w:r>
      <w:r>
        <w:t>with</w:t>
      </w:r>
      <w:r>
        <w:rPr>
          <w:spacing w:val="15"/>
        </w:rPr>
        <w:t xml:space="preserve"> </w:t>
      </w:r>
      <w:r>
        <w:t>metal</w:t>
      </w:r>
      <w:r>
        <w:rPr>
          <w:spacing w:val="18"/>
        </w:rPr>
        <w:t xml:space="preserve"> </w:t>
      </w:r>
      <w:r>
        <w:t>and</w:t>
      </w:r>
      <w:r>
        <w:rPr>
          <w:spacing w:val="14"/>
        </w:rPr>
        <w:t xml:space="preserve"> </w:t>
      </w:r>
      <w:r>
        <w:t>polymer</w:t>
      </w:r>
      <w:r>
        <w:rPr>
          <w:spacing w:val="19"/>
        </w:rPr>
        <w:t xml:space="preserve"> </w:t>
      </w:r>
      <w:r>
        <w:t>manufacturing</w:t>
      </w:r>
      <w:r>
        <w:rPr>
          <w:spacing w:val="18"/>
        </w:rPr>
        <w:t xml:space="preserve"> </w:t>
      </w:r>
      <w:r>
        <w:t>processes:</w:t>
      </w:r>
      <w:r>
        <w:rPr>
          <w:spacing w:val="18"/>
        </w:rPr>
        <w:t xml:space="preserve"> </w:t>
      </w:r>
      <w:r>
        <w:t>Injection</w:t>
      </w:r>
      <w:r>
        <w:rPr>
          <w:spacing w:val="1"/>
        </w:rPr>
        <w:t xml:space="preserve"> </w:t>
      </w:r>
      <w:r>
        <w:rPr>
          <w:spacing w:val="-1"/>
          <w:w w:val="105"/>
        </w:rPr>
        <w:t>molding,</w:t>
      </w:r>
      <w:r>
        <w:rPr>
          <w:spacing w:val="-15"/>
          <w:w w:val="105"/>
        </w:rPr>
        <w:t xml:space="preserve"> </w:t>
      </w:r>
      <w:r>
        <w:rPr>
          <w:spacing w:val="-1"/>
          <w:w w:val="105"/>
        </w:rPr>
        <w:t>additive</w:t>
      </w:r>
      <w:r>
        <w:rPr>
          <w:spacing w:val="-10"/>
          <w:w w:val="105"/>
        </w:rPr>
        <w:t xml:space="preserve"> </w:t>
      </w:r>
      <w:r>
        <w:rPr>
          <w:spacing w:val="-1"/>
          <w:w w:val="105"/>
        </w:rPr>
        <w:t>manufacturing,</w:t>
      </w:r>
      <w:r>
        <w:rPr>
          <w:spacing w:val="-10"/>
          <w:w w:val="105"/>
        </w:rPr>
        <w:t xml:space="preserve"> </w:t>
      </w:r>
      <w:r>
        <w:rPr>
          <w:spacing w:val="-1"/>
          <w:w w:val="105"/>
        </w:rPr>
        <w:t>powder</w:t>
      </w:r>
      <w:r>
        <w:rPr>
          <w:spacing w:val="-11"/>
          <w:w w:val="105"/>
        </w:rPr>
        <w:t xml:space="preserve"> </w:t>
      </w:r>
      <w:r>
        <w:rPr>
          <w:spacing w:val="-1"/>
          <w:w w:val="105"/>
        </w:rPr>
        <w:t>metallurgy,</w:t>
      </w:r>
      <w:r>
        <w:rPr>
          <w:spacing w:val="-10"/>
          <w:w w:val="105"/>
        </w:rPr>
        <w:t xml:space="preserve"> </w:t>
      </w:r>
      <w:r>
        <w:rPr>
          <w:w w:val="105"/>
        </w:rPr>
        <w:t>sputter</w:t>
      </w:r>
      <w:r>
        <w:rPr>
          <w:spacing w:val="-12"/>
          <w:w w:val="105"/>
        </w:rPr>
        <w:t xml:space="preserve"> </w:t>
      </w:r>
      <w:r>
        <w:rPr>
          <w:w w:val="105"/>
        </w:rPr>
        <w:t>deposition</w:t>
      </w:r>
      <w:r>
        <w:rPr>
          <w:spacing w:val="-12"/>
          <w:w w:val="105"/>
        </w:rPr>
        <w:t xml:space="preserve"> </w:t>
      </w:r>
      <w:r>
        <w:rPr>
          <w:w w:val="105"/>
        </w:rPr>
        <w:t>and</w:t>
      </w:r>
      <w:r>
        <w:rPr>
          <w:spacing w:val="-12"/>
          <w:w w:val="105"/>
        </w:rPr>
        <w:t xml:space="preserve"> </w:t>
      </w:r>
      <w:r>
        <w:rPr>
          <w:w w:val="105"/>
        </w:rPr>
        <w:t>casting</w:t>
      </w:r>
    </w:p>
    <w:p w14:paraId="06A53399" w14:textId="77777777" w:rsidR="001F63A8" w:rsidRDefault="00B5156A">
      <w:pPr>
        <w:pStyle w:val="ListParagraph"/>
        <w:numPr>
          <w:ilvl w:val="0"/>
          <w:numId w:val="1"/>
        </w:numPr>
        <w:tabs>
          <w:tab w:val="left" w:pos="1003"/>
        </w:tabs>
        <w:spacing w:before="98" w:line="211" w:lineRule="auto"/>
        <w:ind w:right="1316"/>
      </w:pPr>
      <w:r>
        <w:t>Acquired</w:t>
      </w:r>
      <w:r>
        <w:rPr>
          <w:spacing w:val="1"/>
        </w:rPr>
        <w:t xml:space="preserve"> </w:t>
      </w:r>
      <w:r>
        <w:t>hands-on</w:t>
      </w:r>
      <w:r>
        <w:rPr>
          <w:spacing w:val="1"/>
        </w:rPr>
        <w:t xml:space="preserve"> </w:t>
      </w:r>
      <w:r>
        <w:t>experience</w:t>
      </w:r>
      <w:r>
        <w:rPr>
          <w:spacing w:val="1"/>
        </w:rPr>
        <w:t xml:space="preserve"> </w:t>
      </w:r>
      <w:r>
        <w:t>withmechanical</w:t>
      </w:r>
      <w:r>
        <w:rPr>
          <w:spacing w:val="1"/>
        </w:rPr>
        <w:t xml:space="preserve"> </w:t>
      </w:r>
      <w:r>
        <w:t>testing ofengineering materials:</w:t>
      </w:r>
      <w:r>
        <w:rPr>
          <w:spacing w:val="1"/>
        </w:rPr>
        <w:t xml:space="preserve"> </w:t>
      </w:r>
      <w:r>
        <w:t>Tensile,</w:t>
      </w:r>
      <w:r>
        <w:rPr>
          <w:spacing w:val="-47"/>
        </w:rPr>
        <w:t xml:space="preserve"> </w:t>
      </w:r>
      <w:r>
        <w:rPr>
          <w:w w:val="105"/>
        </w:rPr>
        <w:t>compression, fatigue, creep</w:t>
      </w:r>
      <w:r>
        <w:rPr>
          <w:spacing w:val="-1"/>
          <w:w w:val="105"/>
        </w:rPr>
        <w:t xml:space="preserve"> </w:t>
      </w:r>
      <w:r>
        <w:rPr>
          <w:w w:val="105"/>
        </w:rPr>
        <w:t>&amp;</w:t>
      </w:r>
      <w:r>
        <w:rPr>
          <w:spacing w:val="-3"/>
          <w:w w:val="105"/>
        </w:rPr>
        <w:t xml:space="preserve"> </w:t>
      </w:r>
      <w:r>
        <w:rPr>
          <w:w w:val="105"/>
        </w:rPr>
        <w:t>hardness</w:t>
      </w:r>
    </w:p>
    <w:p w14:paraId="0AB93373" w14:textId="77777777" w:rsidR="001F63A8" w:rsidRDefault="00B5156A">
      <w:pPr>
        <w:pStyle w:val="ListParagraph"/>
        <w:numPr>
          <w:ilvl w:val="0"/>
          <w:numId w:val="1"/>
        </w:numPr>
        <w:tabs>
          <w:tab w:val="left" w:pos="1003"/>
        </w:tabs>
        <w:spacing w:before="9" w:line="199" w:lineRule="auto"/>
        <w:ind w:right="1259"/>
      </w:pPr>
      <w:r>
        <w:t>Operated, maintained and</w:t>
      </w:r>
      <w:r>
        <w:rPr>
          <w:spacing w:val="1"/>
        </w:rPr>
        <w:t xml:space="preserve"> </w:t>
      </w:r>
      <w:r>
        <w:t>troubleshooteda Philips X-ray</w:t>
      </w:r>
      <w:r>
        <w:rPr>
          <w:spacing w:val="1"/>
        </w:rPr>
        <w:t xml:space="preserve"> </w:t>
      </w:r>
      <w:r>
        <w:t>Diﬀractometer for</w:t>
      </w:r>
      <w:r>
        <w:rPr>
          <w:spacing w:val="1"/>
        </w:rPr>
        <w:t xml:space="preserve"> </w:t>
      </w:r>
      <w:r>
        <w:t>thestructural</w:t>
      </w:r>
      <w:r>
        <w:rPr>
          <w:spacing w:val="1"/>
        </w:rPr>
        <w:t xml:space="preserve"> </w:t>
      </w:r>
      <w:r>
        <w:rPr>
          <w:spacing w:val="-2"/>
          <w:w w:val="102"/>
        </w:rPr>
        <w:t>i</w:t>
      </w:r>
      <w:r>
        <w:rPr>
          <w:spacing w:val="-1"/>
          <w:w w:val="102"/>
        </w:rPr>
        <w:t>d</w:t>
      </w:r>
      <w:r>
        <w:rPr>
          <w:w w:val="102"/>
        </w:rPr>
        <w:t>en</w:t>
      </w:r>
      <w:r>
        <w:rPr>
          <w:spacing w:val="1"/>
          <w:w w:val="102"/>
        </w:rPr>
        <w:t>t</w:t>
      </w:r>
      <w:r>
        <w:rPr>
          <w:spacing w:val="-2"/>
          <w:w w:val="102"/>
        </w:rPr>
        <w:t>i</w:t>
      </w:r>
      <w:r>
        <w:rPr>
          <w:w w:val="45"/>
        </w:rPr>
        <w:t>f</w:t>
      </w:r>
      <w:r>
        <w:rPr>
          <w:spacing w:val="-1"/>
          <w:w w:val="45"/>
        </w:rPr>
        <w:t>i</w:t>
      </w:r>
      <w:r>
        <w:rPr>
          <w:w w:val="102"/>
        </w:rPr>
        <w:t>ca</w:t>
      </w:r>
      <w:r>
        <w:rPr>
          <w:spacing w:val="1"/>
          <w:w w:val="102"/>
        </w:rPr>
        <w:t>t</w:t>
      </w:r>
      <w:r>
        <w:rPr>
          <w:spacing w:val="-4"/>
          <w:w w:val="102"/>
        </w:rPr>
        <w:t>i</w:t>
      </w:r>
      <w:r>
        <w:rPr>
          <w:spacing w:val="1"/>
          <w:w w:val="102"/>
        </w:rPr>
        <w:t>o</w:t>
      </w:r>
      <w:r>
        <w:rPr>
          <w:w w:val="102"/>
        </w:rPr>
        <w:t>n</w:t>
      </w:r>
      <w:r>
        <w:rPr>
          <w:spacing w:val="2"/>
        </w:rPr>
        <w:t xml:space="preserve"> </w:t>
      </w:r>
      <w:r>
        <w:rPr>
          <w:spacing w:val="1"/>
          <w:w w:val="102"/>
        </w:rPr>
        <w:t>o</w:t>
      </w:r>
      <w:r>
        <w:rPr>
          <w:w w:val="102"/>
        </w:rPr>
        <w:t>f</w:t>
      </w:r>
      <w:r>
        <w:rPr>
          <w:spacing w:val="-1"/>
        </w:rPr>
        <w:t xml:space="preserve"> </w:t>
      </w:r>
      <w:r>
        <w:t>en</w:t>
      </w:r>
      <w:r>
        <w:rPr>
          <w:spacing w:val="-4"/>
        </w:rPr>
        <w:t>g</w:t>
      </w:r>
      <w:r>
        <w:t>i</w:t>
      </w:r>
      <w:r>
        <w:rPr>
          <w:spacing w:val="-4"/>
        </w:rPr>
        <w:t>n</w:t>
      </w:r>
      <w:r>
        <w:t>e</w:t>
      </w:r>
      <w:r>
        <w:rPr>
          <w:spacing w:val="-2"/>
        </w:rPr>
        <w:t>e</w:t>
      </w:r>
      <w:r>
        <w:t>r</w:t>
      </w:r>
      <w:r>
        <w:rPr>
          <w:spacing w:val="-4"/>
        </w:rPr>
        <w:t>i</w:t>
      </w:r>
      <w:r>
        <w:rPr>
          <w:spacing w:val="-3"/>
        </w:rPr>
        <w:t>n</w:t>
      </w:r>
      <w:r>
        <w:t>g</w:t>
      </w:r>
      <w:r>
        <w:rPr>
          <w:spacing w:val="2"/>
        </w:rPr>
        <w:t xml:space="preserve"> </w:t>
      </w:r>
      <w:r>
        <w:rPr>
          <w:spacing w:val="2"/>
          <w:w w:val="102"/>
        </w:rPr>
        <w:t>m</w:t>
      </w:r>
      <w:r>
        <w:rPr>
          <w:spacing w:val="-3"/>
          <w:w w:val="102"/>
        </w:rPr>
        <w:t>a</w:t>
      </w:r>
      <w:r>
        <w:rPr>
          <w:spacing w:val="-2"/>
          <w:w w:val="102"/>
        </w:rPr>
        <w:t>t</w:t>
      </w:r>
      <w:r>
        <w:rPr>
          <w:w w:val="102"/>
        </w:rPr>
        <w:t>e</w:t>
      </w:r>
      <w:r>
        <w:rPr>
          <w:spacing w:val="1"/>
          <w:w w:val="102"/>
        </w:rPr>
        <w:t>r</w:t>
      </w:r>
      <w:r>
        <w:rPr>
          <w:spacing w:val="-2"/>
          <w:w w:val="102"/>
        </w:rPr>
        <w:t>i</w:t>
      </w:r>
      <w:r>
        <w:rPr>
          <w:w w:val="102"/>
        </w:rPr>
        <w:t>a</w:t>
      </w:r>
      <w:r>
        <w:rPr>
          <w:spacing w:val="-2"/>
          <w:w w:val="102"/>
        </w:rPr>
        <w:t>l</w:t>
      </w:r>
      <w:r>
        <w:rPr>
          <w:w w:val="102"/>
        </w:rPr>
        <w:t>s</w:t>
      </w:r>
    </w:p>
    <w:p w14:paraId="7DF78576" w14:textId="77777777" w:rsidR="001F63A8" w:rsidRDefault="00B5156A">
      <w:pPr>
        <w:pStyle w:val="ListParagraph"/>
        <w:numPr>
          <w:ilvl w:val="0"/>
          <w:numId w:val="1"/>
        </w:numPr>
        <w:tabs>
          <w:tab w:val="left" w:pos="1003"/>
        </w:tabs>
        <w:spacing w:line="250" w:lineRule="exact"/>
      </w:pPr>
      <w:r>
        <w:t>Acquired</w:t>
      </w:r>
      <w:r>
        <w:rPr>
          <w:spacing w:val="13"/>
        </w:rPr>
        <w:t xml:space="preserve"> </w:t>
      </w:r>
      <w:r>
        <w:t>hands-on</w:t>
      </w:r>
      <w:r>
        <w:rPr>
          <w:spacing w:val="10"/>
        </w:rPr>
        <w:t xml:space="preserve"> </w:t>
      </w:r>
      <w:r>
        <w:t>experience</w:t>
      </w:r>
      <w:r>
        <w:rPr>
          <w:spacing w:val="12"/>
        </w:rPr>
        <w:t xml:space="preserve"> </w:t>
      </w:r>
      <w:r>
        <w:t>with</w:t>
      </w:r>
      <w:r>
        <w:rPr>
          <w:spacing w:val="12"/>
        </w:rPr>
        <w:t xml:space="preserve"> </w:t>
      </w:r>
      <w:r>
        <w:t>GAMRY</w:t>
      </w:r>
      <w:r>
        <w:rPr>
          <w:spacing w:val="11"/>
        </w:rPr>
        <w:t xml:space="preserve"> </w:t>
      </w:r>
      <w:r>
        <w:t>instrument,</w:t>
      </w:r>
      <w:r>
        <w:rPr>
          <w:spacing w:val="-4"/>
        </w:rPr>
        <w:t xml:space="preserve"> </w:t>
      </w:r>
      <w:r>
        <w:t>Vacuum</w:t>
      </w:r>
      <w:r>
        <w:rPr>
          <w:spacing w:val="-3"/>
        </w:rPr>
        <w:t xml:space="preserve"> </w:t>
      </w:r>
      <w:r>
        <w:t>Oven,</w:t>
      </w:r>
      <w:r>
        <w:rPr>
          <w:spacing w:val="11"/>
        </w:rPr>
        <w:t xml:space="preserve"> </w:t>
      </w:r>
      <w:r>
        <w:t>Box</w:t>
      </w:r>
      <w:r>
        <w:rPr>
          <w:spacing w:val="12"/>
        </w:rPr>
        <w:t xml:space="preserve"> </w:t>
      </w:r>
      <w:r>
        <w:t>furnace, centrifuge</w:t>
      </w:r>
    </w:p>
    <w:p w14:paraId="1BC7F309" w14:textId="77777777" w:rsidR="001F63A8" w:rsidRDefault="00B5156A">
      <w:pPr>
        <w:pStyle w:val="BodyText"/>
        <w:spacing w:before="7"/>
        <w:ind w:left="1002"/>
      </w:pPr>
      <w:r>
        <w:rPr>
          <w:w w:val="105"/>
        </w:rPr>
        <w:t>and</w:t>
      </w:r>
      <w:r>
        <w:rPr>
          <w:spacing w:val="-4"/>
          <w:w w:val="105"/>
        </w:rPr>
        <w:t xml:space="preserve"> </w:t>
      </w:r>
      <w:r>
        <w:rPr>
          <w:w w:val="105"/>
        </w:rPr>
        <w:t>Sonicater.</w:t>
      </w:r>
    </w:p>
    <w:p w14:paraId="60C35AC9" w14:textId="77777777" w:rsidR="001F63A8" w:rsidRDefault="00B5156A">
      <w:pPr>
        <w:spacing w:before="97"/>
        <w:ind w:left="401"/>
        <w:rPr>
          <w:sz w:val="20"/>
        </w:rPr>
      </w:pPr>
      <w:r>
        <w:rPr>
          <w:color w:val="555555"/>
          <w:sz w:val="20"/>
        </w:rPr>
        <w:t>28</w:t>
      </w:r>
      <w:r>
        <w:rPr>
          <w:color w:val="555555"/>
          <w:spacing w:val="-2"/>
          <w:sz w:val="20"/>
        </w:rPr>
        <w:t xml:space="preserve"> </w:t>
      </w:r>
      <w:r>
        <w:rPr>
          <w:color w:val="555555"/>
          <w:sz w:val="20"/>
        </w:rPr>
        <w:t>JUN</w:t>
      </w:r>
      <w:r>
        <w:rPr>
          <w:color w:val="555555"/>
          <w:spacing w:val="-1"/>
          <w:sz w:val="20"/>
        </w:rPr>
        <w:t xml:space="preserve"> </w:t>
      </w:r>
      <w:r>
        <w:rPr>
          <w:color w:val="555555"/>
          <w:sz w:val="20"/>
        </w:rPr>
        <w:t>2019</w:t>
      </w:r>
      <w:r>
        <w:rPr>
          <w:color w:val="555555"/>
          <w:spacing w:val="-1"/>
          <w:sz w:val="20"/>
        </w:rPr>
        <w:t xml:space="preserve"> </w:t>
      </w:r>
      <w:r>
        <w:rPr>
          <w:color w:val="555555"/>
          <w:sz w:val="20"/>
        </w:rPr>
        <w:t>–</w:t>
      </w:r>
      <w:r>
        <w:rPr>
          <w:color w:val="555555"/>
          <w:spacing w:val="-2"/>
          <w:sz w:val="20"/>
        </w:rPr>
        <w:t xml:space="preserve"> </w:t>
      </w:r>
      <w:r>
        <w:rPr>
          <w:color w:val="555555"/>
          <w:sz w:val="20"/>
        </w:rPr>
        <w:t>4</w:t>
      </w:r>
      <w:r>
        <w:rPr>
          <w:color w:val="555555"/>
          <w:spacing w:val="-2"/>
          <w:sz w:val="20"/>
        </w:rPr>
        <w:t xml:space="preserve"> </w:t>
      </w:r>
      <w:r>
        <w:rPr>
          <w:color w:val="555555"/>
          <w:sz w:val="20"/>
        </w:rPr>
        <w:t>AUG 2019</w:t>
      </w:r>
    </w:p>
    <w:p w14:paraId="417ECBE7" w14:textId="77777777" w:rsidR="001F63A8" w:rsidRDefault="00B5156A">
      <w:pPr>
        <w:pStyle w:val="Heading1"/>
      </w:pPr>
      <w:r>
        <w:pict w14:anchorId="148B820D">
          <v:group id="_x0000_s1069" style="position:absolute;left:0;text-align:left;margin-left:34pt;margin-top:19.35pt;width:498.9pt;height:1.5pt;z-index:-15727616;mso-wrap-distance-left:0;mso-wrap-distance-right:0;mso-position-horizontal-relative:page" coordorigin="680,387" coordsize="9978,30">
            <v:shape id="_x0000_s1072" style="position:absolute;left:680;top:387;width:9978;height:30" coordorigin="680,387" coordsize="9978,30" path="m10658,387r-9978,l695,417r9948,l10658,387xe" fillcolor="#4d9ac9" stroked="f">
              <v:path arrowok="t"/>
            </v:shape>
            <v:shape id="_x0000_s1071" style="position:absolute;left:10643;top:387;width:15;height:30" coordorigin="10643,387" coordsize="15,30" path="m10658,387r-15,30l10658,417r,-30xe" fillcolor="#aaa" stroked="f">
              <v:path arrowok="t"/>
            </v:shape>
            <v:shape id="_x0000_s1070" style="position:absolute;left:680;top:387;width:15;height:30" coordorigin="680,387" coordsize="15,30" path="m680,387r,30l695,417,680,387xe" fillcolor="#545454" stroked="f">
              <v:path arrowok="t"/>
            </v:shape>
            <w10:wrap type="topAndBottom" anchorx="page"/>
          </v:group>
        </w:pict>
      </w:r>
      <w:r>
        <w:rPr>
          <w:color w:val="3E3E3E"/>
        </w:rPr>
        <w:t>MANAGEMENT</w:t>
      </w:r>
      <w:r>
        <w:rPr>
          <w:color w:val="3E3E3E"/>
          <w:spacing w:val="-1"/>
        </w:rPr>
        <w:t xml:space="preserve"> </w:t>
      </w:r>
      <w:r>
        <w:rPr>
          <w:color w:val="3E3E3E"/>
        </w:rPr>
        <w:t>TRAINEE AT</w:t>
      </w:r>
      <w:r>
        <w:rPr>
          <w:color w:val="3E3E3E"/>
          <w:spacing w:val="1"/>
        </w:rPr>
        <w:t xml:space="preserve"> </w:t>
      </w:r>
      <w:r>
        <w:rPr>
          <w:color w:val="3E3E3E"/>
        </w:rPr>
        <w:t>KSB PUMPS</w:t>
      </w:r>
      <w:r>
        <w:rPr>
          <w:color w:val="3E3E3E"/>
          <w:spacing w:val="-2"/>
        </w:rPr>
        <w:t xml:space="preserve"> </w:t>
      </w:r>
      <w:r>
        <w:rPr>
          <w:color w:val="3E3E3E"/>
        </w:rPr>
        <w:t>COMPANY</w:t>
      </w:r>
      <w:r>
        <w:rPr>
          <w:color w:val="3E3E3E"/>
          <w:spacing w:val="-3"/>
        </w:rPr>
        <w:t xml:space="preserve"> </w:t>
      </w:r>
      <w:r>
        <w:rPr>
          <w:color w:val="3E3E3E"/>
        </w:rPr>
        <w:t>LIMITED</w:t>
      </w:r>
    </w:p>
    <w:p w14:paraId="38613290" w14:textId="77777777" w:rsidR="001F63A8" w:rsidRDefault="00B5156A">
      <w:pPr>
        <w:pStyle w:val="ListParagraph"/>
        <w:numPr>
          <w:ilvl w:val="0"/>
          <w:numId w:val="1"/>
        </w:numPr>
        <w:tabs>
          <w:tab w:val="left" w:pos="1003"/>
        </w:tabs>
        <w:spacing w:before="104" w:line="201" w:lineRule="auto"/>
        <w:ind w:right="1273"/>
      </w:pPr>
      <w:r>
        <w:t>Troubleshooting</w:t>
      </w:r>
      <w:r>
        <w:rPr>
          <w:spacing w:val="10"/>
        </w:rPr>
        <w:t xml:space="preserve"> </w:t>
      </w:r>
      <w:r>
        <w:t>problems</w:t>
      </w:r>
      <w:r>
        <w:rPr>
          <w:spacing w:val="9"/>
        </w:rPr>
        <w:t xml:space="preserve"> </w:t>
      </w:r>
      <w:r>
        <w:t>or</w:t>
      </w:r>
      <w:r>
        <w:rPr>
          <w:spacing w:val="9"/>
        </w:rPr>
        <w:t xml:space="preserve"> </w:t>
      </w:r>
      <w:r>
        <w:t>flaws</w:t>
      </w:r>
      <w:r>
        <w:rPr>
          <w:spacing w:val="11"/>
        </w:rPr>
        <w:t xml:space="preserve"> </w:t>
      </w:r>
      <w:r>
        <w:t>in</w:t>
      </w:r>
      <w:r>
        <w:rPr>
          <w:spacing w:val="10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item</w:t>
      </w:r>
      <w:r>
        <w:rPr>
          <w:spacing w:val="12"/>
        </w:rPr>
        <w:t xml:space="preserve"> </w:t>
      </w:r>
      <w:r>
        <w:t>provided</w:t>
      </w:r>
      <w:r>
        <w:rPr>
          <w:spacing w:val="10"/>
        </w:rPr>
        <w:t xml:space="preserve"> </w:t>
      </w:r>
      <w:r>
        <w:t>for</w:t>
      </w:r>
      <w:r>
        <w:rPr>
          <w:spacing w:val="9"/>
        </w:rPr>
        <w:t xml:space="preserve"> </w:t>
      </w:r>
      <w:r>
        <w:t>testing</w:t>
      </w:r>
      <w:r>
        <w:rPr>
          <w:spacing w:val="6"/>
        </w:rPr>
        <w:t xml:space="preserve"> </w:t>
      </w:r>
      <w:r>
        <w:t>using</w:t>
      </w:r>
      <w:r>
        <w:rPr>
          <w:spacing w:val="10"/>
        </w:rPr>
        <w:t xml:space="preserve"> </w:t>
      </w:r>
      <w:r>
        <w:t>Non-Destructive</w:t>
      </w:r>
      <w:r>
        <w:rPr>
          <w:spacing w:val="-46"/>
        </w:rPr>
        <w:t xml:space="preserve"> </w:t>
      </w:r>
      <w:r>
        <w:t>Techniques</w:t>
      </w:r>
      <w:r>
        <w:rPr>
          <w:spacing w:val="2"/>
        </w:rPr>
        <w:t xml:space="preserve"> </w:t>
      </w:r>
      <w:r>
        <w:t>(DPT,</w:t>
      </w:r>
      <w:r>
        <w:rPr>
          <w:spacing w:val="4"/>
        </w:rPr>
        <w:t xml:space="preserve"> </w:t>
      </w:r>
      <w:r>
        <w:t>UT).</w:t>
      </w:r>
    </w:p>
    <w:p w14:paraId="03DD8965" w14:textId="77777777" w:rsidR="001F63A8" w:rsidRDefault="00B5156A">
      <w:pPr>
        <w:pStyle w:val="ListParagraph"/>
        <w:numPr>
          <w:ilvl w:val="0"/>
          <w:numId w:val="1"/>
        </w:numPr>
        <w:tabs>
          <w:tab w:val="left" w:pos="1003"/>
        </w:tabs>
        <w:spacing w:line="255" w:lineRule="exact"/>
      </w:pPr>
      <w:r>
        <w:t>Meeting</w:t>
      </w:r>
      <w:r>
        <w:rPr>
          <w:spacing w:val="10"/>
        </w:rPr>
        <w:t xml:space="preserve"> </w:t>
      </w:r>
      <w:r>
        <w:t>with</w:t>
      </w:r>
      <w:r>
        <w:rPr>
          <w:spacing w:val="11"/>
        </w:rPr>
        <w:t xml:space="preserve"> </w:t>
      </w:r>
      <w:r>
        <w:t>members</w:t>
      </w:r>
      <w:r>
        <w:rPr>
          <w:spacing w:val="19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t>production</w:t>
      </w:r>
      <w:r>
        <w:rPr>
          <w:spacing w:val="16"/>
        </w:rPr>
        <w:t xml:space="preserve"> </w:t>
      </w:r>
      <w:r>
        <w:t>team</w:t>
      </w:r>
      <w:r>
        <w:rPr>
          <w:spacing w:val="15"/>
        </w:rPr>
        <w:t xml:space="preserve"> </w:t>
      </w:r>
      <w:r>
        <w:t>to</w:t>
      </w:r>
      <w:r>
        <w:rPr>
          <w:spacing w:val="15"/>
        </w:rPr>
        <w:t xml:space="preserve"> </w:t>
      </w:r>
      <w:r>
        <w:t>oﬀer</w:t>
      </w:r>
      <w:r>
        <w:rPr>
          <w:spacing w:val="15"/>
        </w:rPr>
        <w:t xml:space="preserve"> </w:t>
      </w:r>
      <w:r>
        <w:t>recommendations</w:t>
      </w:r>
      <w:r>
        <w:rPr>
          <w:spacing w:val="17"/>
        </w:rPr>
        <w:t xml:space="preserve"> </w:t>
      </w:r>
      <w:r>
        <w:t>and</w:t>
      </w:r>
      <w:r>
        <w:rPr>
          <w:spacing w:val="15"/>
        </w:rPr>
        <w:t xml:space="preserve"> </w:t>
      </w:r>
      <w:r>
        <w:t>share</w:t>
      </w:r>
      <w:r>
        <w:rPr>
          <w:spacing w:val="18"/>
        </w:rPr>
        <w:t xml:space="preserve"> </w:t>
      </w:r>
      <w:r>
        <w:t>results.</w:t>
      </w:r>
    </w:p>
    <w:p w14:paraId="64EC9B51" w14:textId="77777777" w:rsidR="001F63A8" w:rsidRDefault="00B5156A">
      <w:pPr>
        <w:pStyle w:val="ListParagraph"/>
        <w:numPr>
          <w:ilvl w:val="0"/>
          <w:numId w:val="1"/>
        </w:numPr>
        <w:tabs>
          <w:tab w:val="left" w:pos="1003"/>
        </w:tabs>
        <w:spacing w:before="11" w:line="211" w:lineRule="auto"/>
        <w:ind w:right="667"/>
      </w:pPr>
      <w:r>
        <w:t>Participating</w:t>
      </w:r>
      <w:r>
        <w:rPr>
          <w:spacing w:val="11"/>
        </w:rPr>
        <w:t xml:space="preserve"> </w:t>
      </w:r>
      <w:r>
        <w:t>in</w:t>
      </w:r>
      <w:r>
        <w:rPr>
          <w:spacing w:val="10"/>
        </w:rPr>
        <w:t xml:space="preserve"> </w:t>
      </w:r>
      <w:r>
        <w:t>teams</w:t>
      </w:r>
      <w:r>
        <w:rPr>
          <w:spacing w:val="13"/>
        </w:rPr>
        <w:t xml:space="preserve"> </w:t>
      </w:r>
      <w:r>
        <w:t>to</w:t>
      </w:r>
      <w:r>
        <w:rPr>
          <w:spacing w:val="13"/>
        </w:rPr>
        <w:t xml:space="preserve"> </w:t>
      </w:r>
      <w:r>
        <w:t>help</w:t>
      </w:r>
      <w:r>
        <w:rPr>
          <w:spacing w:val="11"/>
        </w:rPr>
        <w:t xml:space="preserve"> </w:t>
      </w:r>
      <w:r>
        <w:t>make</w:t>
      </w:r>
      <w:r>
        <w:rPr>
          <w:spacing w:val="13"/>
        </w:rPr>
        <w:t xml:space="preserve"> </w:t>
      </w:r>
      <w:r>
        <w:t>necessary</w:t>
      </w:r>
      <w:r>
        <w:rPr>
          <w:spacing w:val="15"/>
        </w:rPr>
        <w:t xml:space="preserve"> </w:t>
      </w:r>
      <w:r>
        <w:t>improvements</w:t>
      </w:r>
      <w:r>
        <w:rPr>
          <w:spacing w:val="19"/>
        </w:rPr>
        <w:t xml:space="preserve"> </w:t>
      </w:r>
      <w:r>
        <w:t>and</w:t>
      </w:r>
      <w:r>
        <w:rPr>
          <w:spacing w:val="8"/>
        </w:rPr>
        <w:t xml:space="preserve"> </w:t>
      </w:r>
      <w:r>
        <w:t>changes</w:t>
      </w:r>
      <w:r>
        <w:rPr>
          <w:spacing w:val="14"/>
        </w:rPr>
        <w:t xml:space="preserve"> </w:t>
      </w:r>
      <w:r>
        <w:t>to</w:t>
      </w:r>
      <w:r>
        <w:rPr>
          <w:spacing w:val="14"/>
        </w:rPr>
        <w:t xml:space="preserve"> </w:t>
      </w:r>
      <w:r>
        <w:t>all</w:t>
      </w:r>
      <w:r>
        <w:rPr>
          <w:spacing w:val="11"/>
        </w:rPr>
        <w:t xml:space="preserve"> </w:t>
      </w:r>
      <w:r>
        <w:t>process</w:t>
      </w:r>
      <w:r>
        <w:rPr>
          <w:spacing w:val="15"/>
        </w:rPr>
        <w:t xml:space="preserve"> </w:t>
      </w:r>
      <w:r>
        <w:t>related</w:t>
      </w:r>
      <w:r>
        <w:rPr>
          <w:spacing w:val="1"/>
        </w:rPr>
        <w:t xml:space="preserve"> </w:t>
      </w:r>
      <w:r>
        <w:rPr>
          <w:w w:val="105"/>
        </w:rPr>
        <w:t>issues</w:t>
      </w:r>
      <w:r>
        <w:rPr>
          <w:spacing w:val="1"/>
          <w:w w:val="105"/>
        </w:rPr>
        <w:t xml:space="preserve"> </w:t>
      </w:r>
      <w:r>
        <w:rPr>
          <w:w w:val="105"/>
        </w:rPr>
        <w:t>in</w:t>
      </w:r>
      <w:r>
        <w:rPr>
          <w:spacing w:val="-1"/>
          <w:w w:val="105"/>
        </w:rPr>
        <w:t xml:space="preserve"> </w:t>
      </w:r>
      <w:r>
        <w:rPr>
          <w:w w:val="105"/>
        </w:rPr>
        <w:t>the</w:t>
      </w:r>
      <w:r>
        <w:rPr>
          <w:spacing w:val="1"/>
          <w:w w:val="105"/>
        </w:rPr>
        <w:t xml:space="preserve"> </w:t>
      </w:r>
      <w:r>
        <w:rPr>
          <w:w w:val="105"/>
        </w:rPr>
        <w:t>production</w:t>
      </w:r>
      <w:r>
        <w:rPr>
          <w:spacing w:val="-4"/>
          <w:w w:val="105"/>
        </w:rPr>
        <w:t xml:space="preserve"> </w:t>
      </w:r>
      <w:r>
        <w:rPr>
          <w:w w:val="105"/>
        </w:rPr>
        <w:t>department.</w:t>
      </w:r>
    </w:p>
    <w:p w14:paraId="640F5208" w14:textId="77777777" w:rsidR="001F63A8" w:rsidRDefault="00B5156A">
      <w:pPr>
        <w:pStyle w:val="BodyText"/>
        <w:spacing w:before="62"/>
        <w:ind w:left="401"/>
      </w:pPr>
      <w:r>
        <w:rPr>
          <w:w w:val="105"/>
        </w:rPr>
        <w:t>Hasanabdal,</w:t>
      </w:r>
      <w:r>
        <w:rPr>
          <w:spacing w:val="-3"/>
          <w:w w:val="105"/>
        </w:rPr>
        <w:t xml:space="preserve"> </w:t>
      </w:r>
      <w:r>
        <w:rPr>
          <w:w w:val="105"/>
        </w:rPr>
        <w:t>Pakistan</w:t>
      </w:r>
    </w:p>
    <w:p w14:paraId="3ACAF46B" w14:textId="77777777" w:rsidR="001F63A8" w:rsidRDefault="001F63A8">
      <w:pPr>
        <w:pStyle w:val="BodyText"/>
      </w:pPr>
    </w:p>
    <w:p w14:paraId="170F7BD9" w14:textId="77777777" w:rsidR="001F63A8" w:rsidRDefault="00B5156A">
      <w:pPr>
        <w:spacing w:before="156"/>
        <w:ind w:left="401"/>
        <w:rPr>
          <w:sz w:val="20"/>
        </w:rPr>
      </w:pPr>
      <w:r>
        <w:rPr>
          <w:color w:val="555555"/>
          <w:sz w:val="20"/>
        </w:rPr>
        <w:t>19</w:t>
      </w:r>
      <w:r>
        <w:rPr>
          <w:color w:val="555555"/>
          <w:spacing w:val="-2"/>
          <w:sz w:val="20"/>
        </w:rPr>
        <w:t xml:space="preserve"> </w:t>
      </w:r>
      <w:r>
        <w:rPr>
          <w:color w:val="555555"/>
          <w:sz w:val="20"/>
        </w:rPr>
        <w:t>AUG</w:t>
      </w:r>
      <w:r>
        <w:rPr>
          <w:color w:val="555555"/>
          <w:spacing w:val="-2"/>
          <w:sz w:val="20"/>
        </w:rPr>
        <w:t xml:space="preserve"> </w:t>
      </w:r>
      <w:r>
        <w:rPr>
          <w:color w:val="555555"/>
          <w:sz w:val="20"/>
        </w:rPr>
        <w:t>2018</w:t>
      </w:r>
      <w:r>
        <w:rPr>
          <w:color w:val="555555"/>
          <w:spacing w:val="2"/>
          <w:sz w:val="20"/>
        </w:rPr>
        <w:t xml:space="preserve"> </w:t>
      </w:r>
      <w:r>
        <w:rPr>
          <w:color w:val="555555"/>
          <w:sz w:val="20"/>
        </w:rPr>
        <w:t>–</w:t>
      </w:r>
      <w:r>
        <w:rPr>
          <w:color w:val="555555"/>
          <w:spacing w:val="-2"/>
          <w:sz w:val="20"/>
        </w:rPr>
        <w:t xml:space="preserve"> </w:t>
      </w:r>
      <w:r>
        <w:rPr>
          <w:color w:val="555555"/>
          <w:sz w:val="20"/>
        </w:rPr>
        <w:t>27</w:t>
      </w:r>
      <w:r>
        <w:rPr>
          <w:color w:val="555555"/>
          <w:spacing w:val="-2"/>
          <w:sz w:val="20"/>
        </w:rPr>
        <w:t xml:space="preserve"> </w:t>
      </w:r>
      <w:r>
        <w:rPr>
          <w:color w:val="555555"/>
          <w:sz w:val="20"/>
        </w:rPr>
        <w:t>SEP</w:t>
      </w:r>
      <w:r>
        <w:rPr>
          <w:color w:val="555555"/>
          <w:spacing w:val="-1"/>
          <w:sz w:val="20"/>
        </w:rPr>
        <w:t xml:space="preserve"> </w:t>
      </w:r>
      <w:r>
        <w:rPr>
          <w:color w:val="555555"/>
          <w:sz w:val="20"/>
        </w:rPr>
        <w:t>2018</w:t>
      </w:r>
    </w:p>
    <w:p w14:paraId="480EF88B" w14:textId="77777777" w:rsidR="001F63A8" w:rsidRDefault="00B5156A">
      <w:pPr>
        <w:pStyle w:val="Heading1"/>
      </w:pPr>
      <w:r>
        <w:pict w14:anchorId="4708FA33">
          <v:group id="_x0000_s1065" style="position:absolute;left:0;text-align:left;margin-left:34pt;margin-top:19.4pt;width:498.9pt;height:1.5pt;z-index:-15727104;mso-wrap-distance-left:0;mso-wrap-distance-right:0;mso-position-horizontal-relative:page" coordorigin="680,388" coordsize="9978,30">
            <v:shape id="_x0000_s1068" style="position:absolute;left:680;top:387;width:9978;height:30" coordorigin="680,388" coordsize="9978,30" path="m10658,388r-9978,l695,418r9948,l10658,388xe" fillcolor="#4d9ac9" stroked="f">
              <v:path arrowok="t"/>
            </v:shape>
            <v:shape id="_x0000_s1067" style="position:absolute;left:10643;top:387;width:15;height:30" coordorigin="10643,388" coordsize="15,30" path="m10658,388r-15,30l10658,418r,-30xe" fillcolor="#aaa" stroked="f">
              <v:path arrowok="t"/>
            </v:shape>
            <v:shape id="_x0000_s1066" style="position:absolute;left:680;top:387;width:15;height:30" coordorigin="680,388" coordsize="15,30" path="m680,388r,30l695,418,680,388xe" fillcolor="#545454" stroked="f">
              <v:path arrowok="t"/>
            </v:shape>
            <w10:wrap type="topAndBottom" anchorx="page"/>
          </v:group>
        </w:pict>
      </w:r>
      <w:r>
        <w:rPr>
          <w:color w:val="3E3E3E"/>
        </w:rPr>
        <w:t>INTERNSHIP</w:t>
      </w:r>
      <w:r>
        <w:rPr>
          <w:color w:val="3E3E3E"/>
          <w:spacing w:val="-3"/>
        </w:rPr>
        <w:t xml:space="preserve"> </w:t>
      </w:r>
      <w:r>
        <w:rPr>
          <w:color w:val="3E3E3E"/>
        </w:rPr>
        <w:t>AT HEAVY</w:t>
      </w:r>
      <w:r>
        <w:rPr>
          <w:color w:val="3E3E3E"/>
          <w:spacing w:val="-2"/>
        </w:rPr>
        <w:t xml:space="preserve"> </w:t>
      </w:r>
      <w:r>
        <w:rPr>
          <w:color w:val="3E3E3E"/>
        </w:rPr>
        <w:t>INDUSTRIES</w:t>
      </w:r>
      <w:r>
        <w:rPr>
          <w:color w:val="3E3E3E"/>
          <w:spacing w:val="-3"/>
        </w:rPr>
        <w:t xml:space="preserve"> </w:t>
      </w:r>
      <w:r>
        <w:rPr>
          <w:color w:val="3E3E3E"/>
        </w:rPr>
        <w:t>TAXILA</w:t>
      </w:r>
      <w:r>
        <w:rPr>
          <w:color w:val="3E3E3E"/>
          <w:spacing w:val="1"/>
        </w:rPr>
        <w:t xml:space="preserve"> </w:t>
      </w:r>
      <w:r>
        <w:rPr>
          <w:color w:val="3E3E3E"/>
        </w:rPr>
        <w:t>-H.I.</w:t>
      </w:r>
      <w:r>
        <w:rPr>
          <w:color w:val="3E3E3E"/>
          <w:spacing w:val="-2"/>
        </w:rPr>
        <w:t xml:space="preserve"> </w:t>
      </w:r>
      <w:r>
        <w:rPr>
          <w:color w:val="3E3E3E"/>
        </w:rPr>
        <w:t>T</w:t>
      </w:r>
    </w:p>
    <w:p w14:paraId="0161B5A1" w14:textId="77777777" w:rsidR="001F63A8" w:rsidRDefault="00B5156A">
      <w:pPr>
        <w:pStyle w:val="ListParagraph"/>
        <w:numPr>
          <w:ilvl w:val="0"/>
          <w:numId w:val="1"/>
        </w:numPr>
        <w:tabs>
          <w:tab w:val="left" w:pos="1003"/>
        </w:tabs>
        <w:spacing w:before="106" w:line="201" w:lineRule="auto"/>
        <w:ind w:right="832"/>
      </w:pPr>
      <w:r>
        <w:t>Ass</w:t>
      </w:r>
      <w:r>
        <w:rPr>
          <w:spacing w:val="-1"/>
        </w:rPr>
        <w:t>ign</w:t>
      </w:r>
      <w:r>
        <w:t>ed</w:t>
      </w:r>
      <w:r>
        <w:rPr>
          <w:spacing w:val="2"/>
        </w:rPr>
        <w:t xml:space="preserve"> </w:t>
      </w:r>
      <w:r>
        <w:rPr>
          <w:w w:val="102"/>
        </w:rPr>
        <w:t>a</w:t>
      </w:r>
      <w:r>
        <w:rPr>
          <w:spacing w:val="1"/>
          <w:w w:val="102"/>
        </w:rPr>
        <w:t>n</w:t>
      </w:r>
      <w:r>
        <w:rPr>
          <w:w w:val="102"/>
        </w:rPr>
        <w:t>d</w:t>
      </w:r>
      <w:r>
        <w:rPr>
          <w:spacing w:val="2"/>
        </w:rPr>
        <w:t xml:space="preserve"> </w:t>
      </w:r>
      <w:r>
        <w:rPr>
          <w:w w:val="102"/>
        </w:rPr>
        <w:t>co</w:t>
      </w:r>
      <w:r>
        <w:rPr>
          <w:spacing w:val="1"/>
          <w:w w:val="102"/>
        </w:rPr>
        <w:t>m</w:t>
      </w:r>
      <w:r>
        <w:rPr>
          <w:spacing w:val="-1"/>
          <w:w w:val="102"/>
        </w:rPr>
        <w:t>p</w:t>
      </w:r>
      <w:r>
        <w:rPr>
          <w:spacing w:val="-2"/>
          <w:w w:val="102"/>
        </w:rPr>
        <w:t>le</w:t>
      </w:r>
      <w:r>
        <w:rPr>
          <w:spacing w:val="1"/>
          <w:w w:val="102"/>
        </w:rPr>
        <w:t>t</w:t>
      </w:r>
      <w:r>
        <w:rPr>
          <w:w w:val="102"/>
        </w:rPr>
        <w:t>ed</w:t>
      </w:r>
      <w:r>
        <w:rPr>
          <w:spacing w:val="2"/>
        </w:rPr>
        <w:t xml:space="preserve"> </w:t>
      </w:r>
      <w:r>
        <w:rPr>
          <w:w w:val="102"/>
        </w:rPr>
        <w:t>a</w:t>
      </w:r>
      <w:r>
        <w:t xml:space="preserve"> </w:t>
      </w:r>
      <w:r>
        <w:rPr>
          <w:spacing w:val="-1"/>
          <w:w w:val="102"/>
        </w:rPr>
        <w:t>p</w:t>
      </w:r>
      <w:r>
        <w:rPr>
          <w:w w:val="102"/>
        </w:rPr>
        <w:t>r</w:t>
      </w:r>
      <w:r>
        <w:rPr>
          <w:spacing w:val="1"/>
          <w:w w:val="102"/>
        </w:rPr>
        <w:t>o</w:t>
      </w:r>
      <w:r>
        <w:rPr>
          <w:spacing w:val="-2"/>
          <w:w w:val="102"/>
        </w:rPr>
        <w:t>je</w:t>
      </w:r>
      <w:r>
        <w:rPr>
          <w:w w:val="102"/>
        </w:rPr>
        <w:t>ct</w:t>
      </w:r>
      <w:r>
        <w:rPr>
          <w:spacing w:val="1"/>
        </w:rPr>
        <w:t xml:space="preserve"> </w:t>
      </w:r>
      <w:r>
        <w:rPr>
          <w:spacing w:val="1"/>
          <w:w w:val="102"/>
        </w:rPr>
        <w:t>t</w:t>
      </w:r>
      <w:r>
        <w:rPr>
          <w:w w:val="102"/>
        </w:rPr>
        <w:t>o</w:t>
      </w:r>
      <w:r>
        <w:rPr>
          <w:spacing w:val="1"/>
        </w:rPr>
        <w:t xml:space="preserve"> </w:t>
      </w:r>
      <w:r>
        <w:rPr>
          <w:spacing w:val="-1"/>
          <w:w w:val="102"/>
        </w:rPr>
        <w:t>d</w:t>
      </w:r>
      <w:r>
        <w:rPr>
          <w:spacing w:val="-2"/>
          <w:w w:val="102"/>
        </w:rPr>
        <w:t>e</w:t>
      </w:r>
      <w:r>
        <w:rPr>
          <w:spacing w:val="1"/>
          <w:w w:val="102"/>
        </w:rPr>
        <w:t>v</w:t>
      </w:r>
      <w:r>
        <w:rPr>
          <w:w w:val="102"/>
        </w:rPr>
        <w:t>e</w:t>
      </w:r>
      <w:r>
        <w:rPr>
          <w:spacing w:val="-4"/>
          <w:w w:val="102"/>
        </w:rPr>
        <w:t>l</w:t>
      </w:r>
      <w:r>
        <w:rPr>
          <w:spacing w:val="1"/>
          <w:w w:val="102"/>
        </w:rPr>
        <w:t>o</w:t>
      </w:r>
      <w:r>
        <w:rPr>
          <w:w w:val="102"/>
        </w:rPr>
        <w:t>p</w:t>
      </w:r>
      <w:r>
        <w:rPr>
          <w:spacing w:val="2"/>
        </w:rPr>
        <w:t xml:space="preserve"> </w:t>
      </w:r>
      <w:r>
        <w:rPr>
          <w:w w:val="102"/>
        </w:rPr>
        <w:t>a</w:t>
      </w:r>
      <w:r>
        <w:rPr>
          <w:spacing w:val="3"/>
        </w:rPr>
        <w:t xml:space="preserve"> </w:t>
      </w:r>
      <w:r>
        <w:rPr>
          <w:spacing w:val="-2"/>
          <w:w w:val="98"/>
        </w:rPr>
        <w:t>l</w:t>
      </w:r>
      <w:r>
        <w:rPr>
          <w:w w:val="98"/>
        </w:rPr>
        <w:t>i</w:t>
      </w:r>
      <w:r>
        <w:rPr>
          <w:spacing w:val="-2"/>
          <w:w w:val="98"/>
        </w:rPr>
        <w:t>g</w:t>
      </w:r>
      <w:r>
        <w:rPr>
          <w:spacing w:val="-1"/>
          <w:w w:val="98"/>
        </w:rPr>
        <w:t>ht</w:t>
      </w:r>
      <w:r>
        <w:rPr>
          <w:spacing w:val="2"/>
        </w:rPr>
        <w:t>we</w:t>
      </w:r>
      <w:r>
        <w:rPr>
          <w:spacing w:val="1"/>
        </w:rPr>
        <w:t>igh</w:t>
      </w:r>
      <w:r>
        <w:t>t</w:t>
      </w:r>
      <w:r>
        <w:rPr>
          <w:spacing w:val="4"/>
        </w:rPr>
        <w:t xml:space="preserve"> </w:t>
      </w:r>
      <w:r>
        <w:rPr>
          <w:spacing w:val="-1"/>
          <w:w w:val="102"/>
        </w:rPr>
        <w:t>bu</w:t>
      </w:r>
      <w:r>
        <w:rPr>
          <w:spacing w:val="-2"/>
          <w:w w:val="102"/>
        </w:rPr>
        <w:t>ll</w:t>
      </w:r>
      <w:r>
        <w:rPr>
          <w:w w:val="102"/>
        </w:rPr>
        <w:t>et</w:t>
      </w:r>
      <w:r>
        <w:rPr>
          <w:spacing w:val="4"/>
        </w:rPr>
        <w:t xml:space="preserve"> </w:t>
      </w:r>
      <w:r>
        <w:rPr>
          <w:spacing w:val="-1"/>
          <w:w w:val="102"/>
        </w:rPr>
        <w:t>p</w:t>
      </w:r>
      <w:r>
        <w:rPr>
          <w:w w:val="102"/>
        </w:rPr>
        <w:t>r</w:t>
      </w:r>
      <w:r>
        <w:rPr>
          <w:spacing w:val="1"/>
          <w:w w:val="102"/>
        </w:rPr>
        <w:t>oo</w:t>
      </w:r>
      <w:r>
        <w:rPr>
          <w:w w:val="102"/>
        </w:rPr>
        <w:t>f</w:t>
      </w:r>
      <w:r>
        <w:rPr>
          <w:spacing w:val="3"/>
        </w:rPr>
        <w:t xml:space="preserve"> </w:t>
      </w:r>
      <w:r>
        <w:t>vest</w:t>
      </w:r>
      <w:r>
        <w:rPr>
          <w:spacing w:val="1"/>
        </w:rPr>
        <w:t xml:space="preserve"> </w:t>
      </w:r>
      <w:r>
        <w:rPr>
          <w:w w:val="102"/>
        </w:rPr>
        <w:t>fr</w:t>
      </w:r>
      <w:r>
        <w:rPr>
          <w:spacing w:val="-1"/>
          <w:w w:val="102"/>
        </w:rPr>
        <w:t>o</w:t>
      </w:r>
      <w:r>
        <w:rPr>
          <w:w w:val="102"/>
        </w:rPr>
        <w:t>m</w:t>
      </w:r>
      <w:r>
        <w:rPr>
          <w:spacing w:val="5"/>
        </w:rPr>
        <w:t xml:space="preserve"> </w:t>
      </w:r>
      <w:r>
        <w:rPr>
          <w:w w:val="102"/>
        </w:rPr>
        <w:t>K</w:t>
      </w:r>
      <w:r>
        <w:rPr>
          <w:spacing w:val="-2"/>
          <w:w w:val="102"/>
        </w:rPr>
        <w:t>e</w:t>
      </w:r>
      <w:r>
        <w:rPr>
          <w:spacing w:val="1"/>
          <w:w w:val="102"/>
        </w:rPr>
        <w:t>v</w:t>
      </w:r>
      <w:r>
        <w:rPr>
          <w:spacing w:val="-2"/>
          <w:w w:val="102"/>
        </w:rPr>
        <w:t>l</w:t>
      </w:r>
      <w:r>
        <w:rPr>
          <w:w w:val="102"/>
        </w:rPr>
        <w:t>ar</w:t>
      </w:r>
      <w:r>
        <w:rPr>
          <w:spacing w:val="3"/>
        </w:rPr>
        <w:t xml:space="preserve"> </w:t>
      </w:r>
      <w:r>
        <w:rPr>
          <w:w w:val="45"/>
        </w:rPr>
        <w:t>f</w:t>
      </w:r>
      <w:r>
        <w:rPr>
          <w:spacing w:val="-1"/>
          <w:w w:val="45"/>
        </w:rPr>
        <w:t>i</w:t>
      </w:r>
      <w:r>
        <w:rPr>
          <w:spacing w:val="-1"/>
          <w:w w:val="102"/>
        </w:rPr>
        <w:t>b</w:t>
      </w:r>
      <w:r>
        <w:rPr>
          <w:spacing w:val="-2"/>
          <w:w w:val="102"/>
        </w:rPr>
        <w:t>e</w:t>
      </w:r>
      <w:r>
        <w:rPr>
          <w:w w:val="102"/>
        </w:rPr>
        <w:t xml:space="preserve">rs, </w:t>
      </w:r>
      <w:r>
        <w:rPr>
          <w:w w:val="105"/>
        </w:rPr>
        <w:t>inserts with</w:t>
      </w:r>
      <w:r>
        <w:rPr>
          <w:spacing w:val="-2"/>
          <w:w w:val="105"/>
        </w:rPr>
        <w:t xml:space="preserve"> </w:t>
      </w:r>
      <w:r>
        <w:rPr>
          <w:w w:val="105"/>
        </w:rPr>
        <w:t>ceramic</w:t>
      </w:r>
      <w:r>
        <w:rPr>
          <w:spacing w:val="1"/>
          <w:w w:val="105"/>
        </w:rPr>
        <w:t xml:space="preserve"> </w:t>
      </w:r>
      <w:r>
        <w:rPr>
          <w:w w:val="105"/>
        </w:rPr>
        <w:t>material</w:t>
      </w:r>
      <w:r>
        <w:rPr>
          <w:spacing w:val="-1"/>
          <w:w w:val="105"/>
        </w:rPr>
        <w:t xml:space="preserve"> </w:t>
      </w:r>
      <w:r>
        <w:rPr>
          <w:w w:val="105"/>
        </w:rPr>
        <w:t>to</w:t>
      </w:r>
      <w:r>
        <w:rPr>
          <w:spacing w:val="2"/>
          <w:w w:val="105"/>
        </w:rPr>
        <w:t xml:space="preserve"> </w:t>
      </w:r>
      <w:r>
        <w:rPr>
          <w:w w:val="105"/>
        </w:rPr>
        <w:t>Obtain</w:t>
      </w:r>
      <w:r>
        <w:rPr>
          <w:spacing w:val="-1"/>
          <w:w w:val="105"/>
        </w:rPr>
        <w:t xml:space="preserve"> </w:t>
      </w:r>
      <w:r>
        <w:rPr>
          <w:w w:val="105"/>
        </w:rPr>
        <w:t>increased protectioncapability.</w:t>
      </w:r>
    </w:p>
    <w:p w14:paraId="1C819FC2" w14:textId="77777777" w:rsidR="001F63A8" w:rsidRDefault="00B5156A">
      <w:pPr>
        <w:pStyle w:val="BodyText"/>
        <w:spacing w:before="65"/>
        <w:ind w:left="401"/>
      </w:pPr>
      <w:r>
        <w:rPr>
          <w:w w:val="105"/>
        </w:rPr>
        <w:t>Taxila,</w:t>
      </w:r>
      <w:r>
        <w:rPr>
          <w:spacing w:val="-1"/>
          <w:w w:val="105"/>
        </w:rPr>
        <w:t xml:space="preserve"> </w:t>
      </w:r>
      <w:r>
        <w:rPr>
          <w:w w:val="105"/>
        </w:rPr>
        <w:t>Pakistan</w:t>
      </w:r>
    </w:p>
    <w:p w14:paraId="33DA86C8" w14:textId="77777777" w:rsidR="001F63A8" w:rsidRDefault="001F63A8">
      <w:pPr>
        <w:pStyle w:val="BodyText"/>
        <w:spacing w:before="4"/>
        <w:rPr>
          <w:sz w:val="27"/>
        </w:rPr>
      </w:pPr>
    </w:p>
    <w:p w14:paraId="61717990" w14:textId="77777777" w:rsidR="001F63A8" w:rsidRDefault="00B5156A">
      <w:pPr>
        <w:ind w:left="401"/>
        <w:rPr>
          <w:sz w:val="20"/>
        </w:rPr>
      </w:pPr>
      <w:r>
        <w:rPr>
          <w:color w:val="555555"/>
          <w:sz w:val="20"/>
        </w:rPr>
        <w:t>9</w:t>
      </w:r>
      <w:r>
        <w:rPr>
          <w:color w:val="555555"/>
          <w:spacing w:val="-2"/>
          <w:sz w:val="20"/>
        </w:rPr>
        <w:t xml:space="preserve"> </w:t>
      </w:r>
      <w:r>
        <w:rPr>
          <w:color w:val="555555"/>
          <w:sz w:val="20"/>
        </w:rPr>
        <w:t>JUN</w:t>
      </w:r>
      <w:r>
        <w:rPr>
          <w:color w:val="555555"/>
          <w:spacing w:val="-1"/>
          <w:sz w:val="20"/>
        </w:rPr>
        <w:t xml:space="preserve"> </w:t>
      </w:r>
      <w:r>
        <w:rPr>
          <w:color w:val="555555"/>
          <w:sz w:val="20"/>
        </w:rPr>
        <w:t>2018</w:t>
      </w:r>
      <w:r>
        <w:rPr>
          <w:color w:val="555555"/>
          <w:spacing w:val="-1"/>
          <w:sz w:val="20"/>
        </w:rPr>
        <w:t xml:space="preserve"> </w:t>
      </w:r>
      <w:r>
        <w:rPr>
          <w:color w:val="555555"/>
          <w:sz w:val="20"/>
        </w:rPr>
        <w:t>–</w:t>
      </w:r>
      <w:r>
        <w:rPr>
          <w:color w:val="555555"/>
          <w:spacing w:val="-1"/>
          <w:sz w:val="20"/>
        </w:rPr>
        <w:t xml:space="preserve"> </w:t>
      </w:r>
      <w:r>
        <w:rPr>
          <w:color w:val="555555"/>
          <w:sz w:val="20"/>
        </w:rPr>
        <w:t>18</w:t>
      </w:r>
      <w:r>
        <w:rPr>
          <w:color w:val="555555"/>
          <w:spacing w:val="-2"/>
          <w:sz w:val="20"/>
        </w:rPr>
        <w:t xml:space="preserve"> </w:t>
      </w:r>
      <w:r>
        <w:rPr>
          <w:color w:val="555555"/>
          <w:sz w:val="20"/>
        </w:rPr>
        <w:t>JUL</w:t>
      </w:r>
      <w:r>
        <w:rPr>
          <w:color w:val="555555"/>
          <w:spacing w:val="-1"/>
          <w:sz w:val="20"/>
        </w:rPr>
        <w:t xml:space="preserve"> </w:t>
      </w:r>
      <w:r>
        <w:rPr>
          <w:color w:val="555555"/>
          <w:sz w:val="20"/>
        </w:rPr>
        <w:t>2018</w:t>
      </w:r>
    </w:p>
    <w:p w14:paraId="595175C5" w14:textId="77777777" w:rsidR="001F63A8" w:rsidRDefault="00B5156A">
      <w:pPr>
        <w:pStyle w:val="Heading1"/>
        <w:spacing w:line="249" w:lineRule="auto"/>
      </w:pPr>
      <w:r>
        <w:pict w14:anchorId="3E734953">
          <v:group id="_x0000_s1061" style="position:absolute;left:0;text-align:left;margin-left:34pt;margin-top:34.85pt;width:498.9pt;height:1.5pt;z-index:-15726592;mso-wrap-distance-left:0;mso-wrap-distance-right:0;mso-position-horizontal-relative:page" coordorigin="680,697" coordsize="9978,30">
            <v:shape id="_x0000_s1064" style="position:absolute;left:680;top:696;width:9978;height:30" coordorigin="680,697" coordsize="9978,30" path="m10658,697r-9978,l695,727r9948,l10658,697xe" fillcolor="#4d9ac9" stroked="f">
              <v:path arrowok="t"/>
            </v:shape>
            <v:shape id="_x0000_s1063" style="position:absolute;left:10643;top:696;width:15;height:30" coordorigin="10643,697" coordsize="15,30" path="m10658,697r-15,30l10658,727r,-30xe" fillcolor="#aaa" stroked="f">
              <v:path arrowok="t"/>
            </v:shape>
            <v:shape id="_x0000_s1062" style="position:absolute;left:680;top:696;width:15;height:30" coordorigin="680,697" coordsize="15,30" path="m680,697r,30l695,727,680,697xe" fillcolor="#545454" stroked="f">
              <v:path arrowok="t"/>
            </v:shape>
            <w10:wrap type="topAndBottom" anchorx="page"/>
          </v:group>
        </w:pict>
      </w:r>
      <w:r>
        <w:rPr>
          <w:color w:val="3E3E3E"/>
          <w:w w:val="95"/>
        </w:rPr>
        <w:t>RESEARCH</w:t>
      </w:r>
      <w:r>
        <w:rPr>
          <w:color w:val="3E3E3E"/>
          <w:spacing w:val="-4"/>
          <w:w w:val="95"/>
        </w:rPr>
        <w:t xml:space="preserve"> </w:t>
      </w:r>
      <w:r>
        <w:rPr>
          <w:color w:val="3E3E3E"/>
          <w:w w:val="95"/>
        </w:rPr>
        <w:t>INTERNSHIP</w:t>
      </w:r>
      <w:r>
        <w:rPr>
          <w:color w:val="3E3E3E"/>
          <w:spacing w:val="-4"/>
          <w:w w:val="95"/>
        </w:rPr>
        <w:t xml:space="preserve"> </w:t>
      </w:r>
      <w:r>
        <w:rPr>
          <w:color w:val="3E3E3E"/>
          <w:w w:val="95"/>
        </w:rPr>
        <w:t>AT</w:t>
      </w:r>
      <w:r>
        <w:rPr>
          <w:color w:val="3E3E3E"/>
          <w:spacing w:val="-1"/>
          <w:w w:val="95"/>
        </w:rPr>
        <w:t xml:space="preserve"> </w:t>
      </w:r>
      <w:r>
        <w:rPr>
          <w:color w:val="3E3E3E"/>
          <w:w w:val="95"/>
        </w:rPr>
        <w:t>COMPOSITE</w:t>
      </w:r>
      <w:r>
        <w:rPr>
          <w:color w:val="3E3E3E"/>
          <w:spacing w:val="-5"/>
          <w:w w:val="95"/>
        </w:rPr>
        <w:t xml:space="preserve"> </w:t>
      </w:r>
      <w:r>
        <w:rPr>
          <w:color w:val="3E3E3E"/>
          <w:w w:val="95"/>
        </w:rPr>
        <w:t>LAB</w:t>
      </w:r>
      <w:r>
        <w:rPr>
          <w:color w:val="3E3E3E"/>
          <w:spacing w:val="4"/>
          <w:w w:val="95"/>
        </w:rPr>
        <w:t xml:space="preserve"> </w:t>
      </w:r>
      <w:r>
        <w:rPr>
          <w:color w:val="3E3E3E"/>
          <w:w w:val="95"/>
        </w:rPr>
        <w:t>-GIK</w:t>
      </w:r>
      <w:r>
        <w:rPr>
          <w:color w:val="3E3E3E"/>
          <w:spacing w:val="-4"/>
          <w:w w:val="95"/>
        </w:rPr>
        <w:t xml:space="preserve"> </w:t>
      </w:r>
      <w:r>
        <w:rPr>
          <w:color w:val="3E3E3E"/>
          <w:w w:val="95"/>
        </w:rPr>
        <w:t>INSTITUTE</w:t>
      </w:r>
      <w:r>
        <w:rPr>
          <w:color w:val="3E3E3E"/>
          <w:spacing w:val="-4"/>
          <w:w w:val="95"/>
        </w:rPr>
        <w:t xml:space="preserve"> </w:t>
      </w:r>
      <w:r>
        <w:rPr>
          <w:color w:val="3E3E3E"/>
          <w:w w:val="95"/>
        </w:rPr>
        <w:t>OF</w:t>
      </w:r>
      <w:r>
        <w:rPr>
          <w:color w:val="3E3E3E"/>
          <w:spacing w:val="-4"/>
          <w:w w:val="95"/>
        </w:rPr>
        <w:t xml:space="preserve"> </w:t>
      </w:r>
      <w:r>
        <w:rPr>
          <w:color w:val="3E3E3E"/>
          <w:w w:val="95"/>
        </w:rPr>
        <w:t>SCIENCE</w:t>
      </w:r>
      <w:r>
        <w:rPr>
          <w:color w:val="3E3E3E"/>
          <w:spacing w:val="-3"/>
          <w:w w:val="95"/>
        </w:rPr>
        <w:t xml:space="preserve"> </w:t>
      </w:r>
      <w:r>
        <w:rPr>
          <w:color w:val="3E3E3E"/>
          <w:w w:val="95"/>
        </w:rPr>
        <w:t>AND</w:t>
      </w:r>
      <w:r>
        <w:rPr>
          <w:color w:val="3E3E3E"/>
          <w:spacing w:val="-66"/>
          <w:w w:val="95"/>
        </w:rPr>
        <w:t xml:space="preserve"> </w:t>
      </w:r>
      <w:r>
        <w:rPr>
          <w:color w:val="3E3E3E"/>
        </w:rPr>
        <w:t>TECHNOLOGY</w:t>
      </w:r>
    </w:p>
    <w:p w14:paraId="251FF0AB" w14:textId="77777777" w:rsidR="001F63A8" w:rsidRDefault="00B5156A">
      <w:pPr>
        <w:pStyle w:val="BodyText"/>
        <w:spacing w:before="181" w:line="247" w:lineRule="auto"/>
        <w:ind w:left="401"/>
        <w:rPr>
          <w:rFonts w:ascii="Arial MT"/>
        </w:rPr>
      </w:pPr>
      <w:r>
        <w:rPr>
          <w:rFonts w:ascii="Arial MT"/>
          <w:spacing w:val="-1"/>
        </w:rPr>
        <w:t>Fabrication</w:t>
      </w:r>
      <w:r>
        <w:rPr>
          <w:rFonts w:ascii="Arial MT"/>
          <w:spacing w:val="-15"/>
        </w:rPr>
        <w:t xml:space="preserve"> </w:t>
      </w:r>
      <w:r>
        <w:rPr>
          <w:rFonts w:ascii="Arial MT"/>
          <w:spacing w:val="-1"/>
        </w:rPr>
        <w:t>and</w:t>
      </w:r>
      <w:r>
        <w:rPr>
          <w:rFonts w:ascii="Arial MT"/>
          <w:spacing w:val="-15"/>
        </w:rPr>
        <w:t xml:space="preserve"> </w:t>
      </w:r>
      <w:r>
        <w:rPr>
          <w:rFonts w:ascii="Arial MT"/>
          <w:spacing w:val="-1"/>
        </w:rPr>
        <w:t>Characterization</w:t>
      </w:r>
      <w:r>
        <w:rPr>
          <w:rFonts w:ascii="Arial MT"/>
          <w:spacing w:val="-12"/>
        </w:rPr>
        <w:t xml:space="preserve"> </w:t>
      </w:r>
      <w:r>
        <w:rPr>
          <w:rFonts w:ascii="Arial MT"/>
          <w:spacing w:val="-1"/>
        </w:rPr>
        <w:t>of</w:t>
      </w:r>
      <w:r>
        <w:rPr>
          <w:rFonts w:ascii="Arial MT"/>
          <w:spacing w:val="-14"/>
        </w:rPr>
        <w:t xml:space="preserve"> </w:t>
      </w:r>
      <w:r>
        <w:rPr>
          <w:rFonts w:ascii="Arial MT"/>
          <w:spacing w:val="-1"/>
        </w:rPr>
        <w:t>Copper/Graphene</w:t>
      </w:r>
      <w:r>
        <w:rPr>
          <w:rFonts w:ascii="Arial MT"/>
          <w:spacing w:val="-11"/>
        </w:rPr>
        <w:t xml:space="preserve"> </w:t>
      </w:r>
      <w:r>
        <w:rPr>
          <w:rFonts w:ascii="Arial MT"/>
        </w:rPr>
        <w:t>Nanocomposite</w:t>
      </w:r>
      <w:r>
        <w:rPr>
          <w:rFonts w:ascii="Arial MT"/>
          <w:spacing w:val="-15"/>
        </w:rPr>
        <w:t xml:space="preserve"> </w:t>
      </w:r>
      <w:r>
        <w:rPr>
          <w:rFonts w:ascii="Arial MT"/>
        </w:rPr>
        <w:t>Film</w:t>
      </w:r>
      <w:r>
        <w:rPr>
          <w:rFonts w:ascii="Arial MT"/>
          <w:spacing w:val="-16"/>
        </w:rPr>
        <w:t xml:space="preserve"> </w:t>
      </w:r>
      <w:r>
        <w:rPr>
          <w:rFonts w:ascii="Arial MT"/>
        </w:rPr>
        <w:t>by</w:t>
      </w:r>
      <w:r>
        <w:rPr>
          <w:rFonts w:ascii="Arial MT"/>
          <w:spacing w:val="-12"/>
        </w:rPr>
        <w:t xml:space="preserve"> </w:t>
      </w:r>
      <w:r>
        <w:rPr>
          <w:rFonts w:ascii="Arial MT"/>
        </w:rPr>
        <w:t>Electrochemical</w:t>
      </w:r>
      <w:r>
        <w:rPr>
          <w:rFonts w:ascii="Arial MT"/>
          <w:spacing w:val="-16"/>
        </w:rPr>
        <w:t xml:space="preserve"> </w:t>
      </w:r>
      <w:r>
        <w:rPr>
          <w:rFonts w:ascii="Arial MT"/>
        </w:rPr>
        <w:t>Co-</w:t>
      </w:r>
      <w:r>
        <w:rPr>
          <w:rFonts w:ascii="Arial MT"/>
          <w:spacing w:val="-58"/>
        </w:rPr>
        <w:t xml:space="preserve"> </w:t>
      </w:r>
      <w:r>
        <w:rPr>
          <w:rFonts w:ascii="Arial MT"/>
        </w:rPr>
        <w:t>deposition</w:t>
      </w:r>
      <w:r>
        <w:rPr>
          <w:rFonts w:ascii="Arial MT"/>
          <w:spacing w:val="-1"/>
        </w:rPr>
        <w:t xml:space="preserve"> </w:t>
      </w:r>
      <w:r>
        <w:rPr>
          <w:rFonts w:ascii="Arial MT"/>
        </w:rPr>
        <w:t>for</w:t>
      </w:r>
      <w:r>
        <w:rPr>
          <w:rFonts w:ascii="Arial MT"/>
          <w:spacing w:val="1"/>
        </w:rPr>
        <w:t xml:space="preserve"> </w:t>
      </w:r>
      <w:r>
        <w:rPr>
          <w:rFonts w:ascii="Arial MT"/>
        </w:rPr>
        <w:t>Analysis</w:t>
      </w:r>
      <w:r>
        <w:rPr>
          <w:rFonts w:ascii="Arial MT"/>
          <w:spacing w:val="1"/>
        </w:rPr>
        <w:t xml:space="preserve"> </w:t>
      </w:r>
      <w:r>
        <w:rPr>
          <w:rFonts w:ascii="Arial MT"/>
        </w:rPr>
        <w:t>of</w:t>
      </w:r>
      <w:r>
        <w:rPr>
          <w:rFonts w:ascii="Arial MT"/>
          <w:spacing w:val="-1"/>
        </w:rPr>
        <w:t xml:space="preserve"> </w:t>
      </w:r>
      <w:r>
        <w:rPr>
          <w:rFonts w:ascii="Arial MT"/>
        </w:rPr>
        <w:t>Electrical</w:t>
      </w:r>
      <w:r>
        <w:rPr>
          <w:rFonts w:ascii="Arial MT"/>
          <w:spacing w:val="-27"/>
        </w:rPr>
        <w:t xml:space="preserve"> </w:t>
      </w:r>
      <w:r>
        <w:rPr>
          <w:rFonts w:ascii="Arial MT"/>
        </w:rPr>
        <w:t>Properties</w:t>
      </w:r>
    </w:p>
    <w:p w14:paraId="55608B63" w14:textId="77777777" w:rsidR="001F63A8" w:rsidRDefault="00B5156A">
      <w:pPr>
        <w:pStyle w:val="ListParagraph"/>
        <w:numPr>
          <w:ilvl w:val="0"/>
          <w:numId w:val="1"/>
        </w:numPr>
        <w:tabs>
          <w:tab w:val="left" w:pos="1003"/>
        </w:tabs>
        <w:spacing w:before="9" w:line="201" w:lineRule="auto"/>
        <w:ind w:right="1600"/>
      </w:pPr>
      <w:r>
        <w:rPr>
          <w:spacing w:val="-1"/>
          <w:w w:val="102"/>
        </w:rPr>
        <w:t>Fab</w:t>
      </w:r>
      <w:r>
        <w:rPr>
          <w:w w:val="102"/>
        </w:rPr>
        <w:t>r</w:t>
      </w:r>
      <w:r>
        <w:rPr>
          <w:spacing w:val="-1"/>
          <w:w w:val="102"/>
        </w:rPr>
        <w:t>i</w:t>
      </w:r>
      <w:r>
        <w:rPr>
          <w:w w:val="102"/>
        </w:rPr>
        <w:t>c</w:t>
      </w:r>
      <w:r>
        <w:rPr>
          <w:spacing w:val="-2"/>
          <w:w w:val="102"/>
        </w:rPr>
        <w:t>a</w:t>
      </w:r>
      <w:r>
        <w:rPr>
          <w:spacing w:val="1"/>
          <w:w w:val="102"/>
        </w:rPr>
        <w:t>t</w:t>
      </w:r>
      <w:r>
        <w:rPr>
          <w:w w:val="102"/>
        </w:rPr>
        <w:t>ed</w:t>
      </w:r>
      <w:r>
        <w:rPr>
          <w:spacing w:val="2"/>
        </w:rPr>
        <w:t xml:space="preserve"> </w:t>
      </w:r>
      <w:r>
        <w:rPr>
          <w:spacing w:val="-1"/>
          <w:w w:val="102"/>
        </w:rPr>
        <w:t>pu</w:t>
      </w:r>
      <w:r>
        <w:rPr>
          <w:w w:val="102"/>
        </w:rPr>
        <w:t>re</w:t>
      </w:r>
      <w:r>
        <w:rPr>
          <w:spacing w:val="3"/>
        </w:rPr>
        <w:t xml:space="preserve"> </w:t>
      </w:r>
      <w:r>
        <w:rPr>
          <w:w w:val="102"/>
        </w:rPr>
        <w:t>c</w:t>
      </w:r>
      <w:r>
        <w:rPr>
          <w:spacing w:val="1"/>
          <w:w w:val="102"/>
        </w:rPr>
        <w:t>o</w:t>
      </w:r>
      <w:r>
        <w:rPr>
          <w:spacing w:val="-1"/>
          <w:w w:val="102"/>
        </w:rPr>
        <w:t>pp</w:t>
      </w:r>
      <w:r>
        <w:rPr>
          <w:w w:val="102"/>
        </w:rPr>
        <w:t>er</w:t>
      </w:r>
      <w:r>
        <w:rPr>
          <w:spacing w:val="4"/>
        </w:rPr>
        <w:t xml:space="preserve"> </w:t>
      </w:r>
      <w:r>
        <w:rPr>
          <w:spacing w:val="2"/>
          <w:w w:val="102"/>
        </w:rPr>
        <w:t>a</w:t>
      </w:r>
      <w:r>
        <w:rPr>
          <w:spacing w:val="1"/>
          <w:w w:val="102"/>
        </w:rPr>
        <w:t>n</w:t>
      </w:r>
      <w:r>
        <w:rPr>
          <w:w w:val="102"/>
        </w:rPr>
        <w:t>d</w:t>
      </w:r>
      <w:r>
        <w:rPr>
          <w:spacing w:val="2"/>
        </w:rPr>
        <w:t xml:space="preserve"> </w:t>
      </w:r>
      <w:r>
        <w:t>c</w:t>
      </w:r>
      <w:r>
        <w:rPr>
          <w:spacing w:val="1"/>
        </w:rPr>
        <w:t>op</w:t>
      </w:r>
      <w:r>
        <w:rPr>
          <w:spacing w:val="-1"/>
        </w:rPr>
        <w:t>p</w:t>
      </w:r>
      <w:r>
        <w:t>er</w:t>
      </w:r>
      <w:r>
        <w:rPr>
          <w:spacing w:val="3"/>
        </w:rPr>
        <w:t>/</w:t>
      </w:r>
      <w:r>
        <w:rPr>
          <w:spacing w:val="-1"/>
        </w:rPr>
        <w:t>g</w:t>
      </w:r>
      <w:r>
        <w:t>r</w:t>
      </w:r>
      <w:r>
        <w:rPr>
          <w:spacing w:val="1"/>
        </w:rPr>
        <w:t>a</w:t>
      </w:r>
      <w:r>
        <w:rPr>
          <w:spacing w:val="-1"/>
        </w:rPr>
        <w:t>ph</w:t>
      </w:r>
      <w:r>
        <w:rPr>
          <w:spacing w:val="2"/>
        </w:rPr>
        <w:t>en</w:t>
      </w:r>
      <w:r>
        <w:t>e</w:t>
      </w:r>
      <w:r>
        <w:rPr>
          <w:spacing w:val="3"/>
        </w:rPr>
        <w:t xml:space="preserve"> </w:t>
      </w:r>
      <w:r>
        <w:rPr>
          <w:w w:val="102"/>
        </w:rPr>
        <w:t>co</w:t>
      </w:r>
      <w:r>
        <w:rPr>
          <w:spacing w:val="1"/>
          <w:w w:val="102"/>
        </w:rPr>
        <w:t>m</w:t>
      </w:r>
      <w:r>
        <w:rPr>
          <w:spacing w:val="-1"/>
          <w:w w:val="102"/>
        </w:rPr>
        <w:t>p</w:t>
      </w:r>
      <w:r>
        <w:rPr>
          <w:spacing w:val="-2"/>
          <w:w w:val="102"/>
        </w:rPr>
        <w:t>o</w:t>
      </w:r>
      <w:r>
        <w:rPr>
          <w:spacing w:val="-1"/>
          <w:w w:val="102"/>
        </w:rPr>
        <w:t>si</w:t>
      </w:r>
      <w:r>
        <w:rPr>
          <w:spacing w:val="1"/>
          <w:w w:val="102"/>
        </w:rPr>
        <w:t>t</w:t>
      </w:r>
      <w:r>
        <w:rPr>
          <w:w w:val="102"/>
        </w:rPr>
        <w:t>e</w:t>
      </w:r>
      <w:r>
        <w:rPr>
          <w:spacing w:val="3"/>
        </w:rPr>
        <w:t xml:space="preserve"> </w:t>
      </w:r>
      <w:r>
        <w:rPr>
          <w:w w:val="45"/>
        </w:rPr>
        <w:t>f</w:t>
      </w:r>
      <w:r>
        <w:rPr>
          <w:spacing w:val="-1"/>
          <w:w w:val="45"/>
        </w:rPr>
        <w:t>i</w:t>
      </w:r>
      <w:r>
        <w:rPr>
          <w:spacing w:val="-4"/>
          <w:w w:val="102"/>
        </w:rPr>
        <w:t>l</w:t>
      </w:r>
      <w:r>
        <w:rPr>
          <w:spacing w:val="2"/>
          <w:w w:val="102"/>
        </w:rPr>
        <w:t>m</w:t>
      </w:r>
      <w:r>
        <w:rPr>
          <w:w w:val="102"/>
        </w:rPr>
        <w:t>s</w:t>
      </w:r>
      <w:r>
        <w:rPr>
          <w:spacing w:val="1"/>
        </w:rPr>
        <w:t xml:space="preserve"> </w:t>
      </w:r>
      <w:r>
        <w:rPr>
          <w:spacing w:val="-2"/>
          <w:w w:val="102"/>
        </w:rPr>
        <w:t>f</w:t>
      </w:r>
      <w:r>
        <w:rPr>
          <w:spacing w:val="1"/>
          <w:w w:val="102"/>
        </w:rPr>
        <w:t>o</w:t>
      </w:r>
      <w:r>
        <w:rPr>
          <w:w w:val="102"/>
        </w:rPr>
        <w:t>r</w:t>
      </w:r>
      <w:r>
        <w:rPr>
          <w:spacing w:val="3"/>
        </w:rPr>
        <w:t xml:space="preserve"> </w:t>
      </w:r>
      <w:r>
        <w:rPr>
          <w:w w:val="102"/>
        </w:rPr>
        <w:t>a</w:t>
      </w:r>
      <w:r>
        <w:rPr>
          <w:spacing w:val="-1"/>
          <w:w w:val="102"/>
        </w:rPr>
        <w:t>n</w:t>
      </w:r>
      <w:r>
        <w:rPr>
          <w:w w:val="102"/>
        </w:rPr>
        <w:t>a</w:t>
      </w:r>
      <w:r>
        <w:rPr>
          <w:spacing w:val="-4"/>
          <w:w w:val="102"/>
        </w:rPr>
        <w:t>l</w:t>
      </w:r>
      <w:r>
        <w:rPr>
          <w:w w:val="102"/>
        </w:rPr>
        <w:t>y</w:t>
      </w:r>
      <w:r>
        <w:rPr>
          <w:spacing w:val="-1"/>
          <w:w w:val="102"/>
        </w:rPr>
        <w:t>si</w:t>
      </w:r>
      <w:r>
        <w:rPr>
          <w:w w:val="102"/>
        </w:rPr>
        <w:t>s</w:t>
      </w:r>
      <w:r>
        <w:rPr>
          <w:spacing w:val="1"/>
        </w:rPr>
        <w:t xml:space="preserve"> </w:t>
      </w:r>
      <w:r>
        <w:rPr>
          <w:spacing w:val="1"/>
          <w:w w:val="102"/>
        </w:rPr>
        <w:t>o</w:t>
      </w:r>
      <w:r>
        <w:rPr>
          <w:w w:val="102"/>
        </w:rPr>
        <w:t>f</w:t>
      </w:r>
      <w:r>
        <w:rPr>
          <w:spacing w:val="1"/>
        </w:rPr>
        <w:t xml:space="preserve"> </w:t>
      </w:r>
      <w:r>
        <w:rPr>
          <w:spacing w:val="-1"/>
          <w:w w:val="102"/>
        </w:rPr>
        <w:t>p</w:t>
      </w:r>
      <w:r>
        <w:rPr>
          <w:spacing w:val="-2"/>
          <w:w w:val="102"/>
        </w:rPr>
        <w:t>ot</w:t>
      </w:r>
      <w:r>
        <w:rPr>
          <w:w w:val="102"/>
        </w:rPr>
        <w:t>en</w:t>
      </w:r>
      <w:r>
        <w:rPr>
          <w:spacing w:val="1"/>
          <w:w w:val="102"/>
        </w:rPr>
        <w:t>t</w:t>
      </w:r>
      <w:r>
        <w:rPr>
          <w:spacing w:val="-2"/>
          <w:w w:val="102"/>
        </w:rPr>
        <w:t>i</w:t>
      </w:r>
      <w:r>
        <w:rPr>
          <w:w w:val="102"/>
        </w:rPr>
        <w:t xml:space="preserve">al </w:t>
      </w:r>
      <w:r>
        <w:t>application</w:t>
      </w:r>
      <w:r>
        <w:rPr>
          <w:spacing w:val="4"/>
        </w:rPr>
        <w:t xml:space="preserve"> </w:t>
      </w:r>
      <w:r>
        <w:t>in</w:t>
      </w:r>
      <w:r>
        <w:rPr>
          <w:spacing w:val="4"/>
        </w:rPr>
        <w:t xml:space="preserve"> </w:t>
      </w:r>
      <w:r>
        <w:t>batteries</w:t>
      </w:r>
      <w:r>
        <w:rPr>
          <w:spacing w:val="7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supercapacitors.</w:t>
      </w:r>
    </w:p>
    <w:p w14:paraId="73D048CD" w14:textId="77777777" w:rsidR="001F63A8" w:rsidRDefault="00B5156A">
      <w:pPr>
        <w:pStyle w:val="ListParagraph"/>
        <w:numPr>
          <w:ilvl w:val="0"/>
          <w:numId w:val="1"/>
        </w:numPr>
        <w:tabs>
          <w:tab w:val="left" w:pos="1003"/>
        </w:tabs>
        <w:spacing w:line="211" w:lineRule="auto"/>
        <w:ind w:right="772"/>
      </w:pPr>
      <w:r>
        <w:t>Results</w:t>
      </w:r>
      <w:r>
        <w:rPr>
          <w:spacing w:val="12"/>
        </w:rPr>
        <w:t xml:space="preserve"> </w:t>
      </w:r>
      <w:r>
        <w:t>showed</w:t>
      </w:r>
      <w:r>
        <w:rPr>
          <w:spacing w:val="16"/>
        </w:rPr>
        <w:t xml:space="preserve"> </w:t>
      </w:r>
      <w:r>
        <w:t>more</w:t>
      </w:r>
      <w:r>
        <w:rPr>
          <w:spacing w:val="18"/>
        </w:rPr>
        <w:t xml:space="preserve"> </w:t>
      </w:r>
      <w:r>
        <w:t>than</w:t>
      </w:r>
      <w:r>
        <w:rPr>
          <w:spacing w:val="14"/>
        </w:rPr>
        <w:t xml:space="preserve"> </w:t>
      </w:r>
      <w:r>
        <w:t>two</w:t>
      </w:r>
      <w:r>
        <w:rPr>
          <w:spacing w:val="14"/>
        </w:rPr>
        <w:t xml:space="preserve"> </w:t>
      </w:r>
      <w:r>
        <w:t>times</w:t>
      </w:r>
      <w:r>
        <w:rPr>
          <w:spacing w:val="18"/>
        </w:rPr>
        <w:t xml:space="preserve"> </w:t>
      </w:r>
      <w:r>
        <w:t>increase</w:t>
      </w:r>
      <w:r>
        <w:rPr>
          <w:spacing w:val="12"/>
        </w:rPr>
        <w:t xml:space="preserve"> </w:t>
      </w:r>
      <w:r>
        <w:t>in</w:t>
      </w:r>
      <w:r>
        <w:rPr>
          <w:spacing w:val="15"/>
        </w:rPr>
        <w:t xml:space="preserve"> </w:t>
      </w:r>
      <w:r>
        <w:t>capacitance</w:t>
      </w:r>
      <w:r>
        <w:rPr>
          <w:spacing w:val="14"/>
        </w:rPr>
        <w:t xml:space="preserve"> </w:t>
      </w:r>
      <w:r>
        <w:t>than</w:t>
      </w:r>
      <w:r>
        <w:rPr>
          <w:spacing w:val="14"/>
        </w:rPr>
        <w:t xml:space="preserve"> </w:t>
      </w:r>
      <w:r>
        <w:t>pure</w:t>
      </w:r>
      <w:r>
        <w:rPr>
          <w:spacing w:val="18"/>
        </w:rPr>
        <w:t xml:space="preserve"> </w:t>
      </w:r>
      <w:r>
        <w:t>copper</w:t>
      </w:r>
      <w:r>
        <w:rPr>
          <w:spacing w:val="20"/>
        </w:rPr>
        <w:t xml:space="preserve"> </w:t>
      </w:r>
      <w:r>
        <w:t>electrode</w:t>
      </w:r>
      <w:r>
        <w:rPr>
          <w:spacing w:val="18"/>
        </w:rPr>
        <w:t xml:space="preserve"> </w:t>
      </w:r>
      <w:r>
        <w:t>with</w:t>
      </w:r>
      <w:r>
        <w:rPr>
          <w:spacing w:val="-47"/>
        </w:rPr>
        <w:t xml:space="preserve"> </w:t>
      </w:r>
      <w:r>
        <w:rPr>
          <w:w w:val="105"/>
        </w:rPr>
        <w:t>increased lifetime and</w:t>
      </w:r>
      <w:r>
        <w:rPr>
          <w:spacing w:val="-1"/>
          <w:w w:val="105"/>
        </w:rPr>
        <w:t xml:space="preserve"> </w:t>
      </w:r>
      <w:r>
        <w:rPr>
          <w:w w:val="105"/>
        </w:rPr>
        <w:t>corrosion</w:t>
      </w:r>
      <w:r>
        <w:rPr>
          <w:spacing w:val="-8"/>
          <w:w w:val="105"/>
        </w:rPr>
        <w:t xml:space="preserve"> </w:t>
      </w:r>
      <w:r>
        <w:rPr>
          <w:w w:val="105"/>
        </w:rPr>
        <w:t>resistance</w:t>
      </w:r>
    </w:p>
    <w:p w14:paraId="1885D9A2" w14:textId="77777777" w:rsidR="001F63A8" w:rsidRDefault="00B5156A">
      <w:pPr>
        <w:pStyle w:val="ListParagraph"/>
        <w:numPr>
          <w:ilvl w:val="0"/>
          <w:numId w:val="1"/>
        </w:numPr>
        <w:tabs>
          <w:tab w:val="left" w:pos="1003"/>
        </w:tabs>
        <w:spacing w:line="238" w:lineRule="exact"/>
      </w:pPr>
      <w:r>
        <w:rPr>
          <w:spacing w:val="-1"/>
          <w:w w:val="105"/>
        </w:rPr>
        <w:t>Learnt</w:t>
      </w:r>
      <w:r>
        <w:rPr>
          <w:spacing w:val="-20"/>
          <w:w w:val="105"/>
        </w:rPr>
        <w:t xml:space="preserve"> </w:t>
      </w:r>
      <w:r>
        <w:rPr>
          <w:spacing w:val="-1"/>
          <w:w w:val="105"/>
        </w:rPr>
        <w:t>and</w:t>
      </w:r>
      <w:r>
        <w:rPr>
          <w:spacing w:val="-20"/>
          <w:w w:val="105"/>
        </w:rPr>
        <w:t xml:space="preserve"> </w:t>
      </w:r>
      <w:r>
        <w:rPr>
          <w:spacing w:val="-1"/>
          <w:w w:val="105"/>
        </w:rPr>
        <w:t>applied</w:t>
      </w:r>
      <w:r>
        <w:rPr>
          <w:spacing w:val="-19"/>
          <w:w w:val="105"/>
        </w:rPr>
        <w:t xml:space="preserve"> </w:t>
      </w:r>
      <w:r>
        <w:rPr>
          <w:spacing w:val="-1"/>
          <w:w w:val="105"/>
        </w:rPr>
        <w:t>various</w:t>
      </w:r>
      <w:r>
        <w:rPr>
          <w:spacing w:val="-16"/>
          <w:w w:val="105"/>
        </w:rPr>
        <w:t xml:space="preserve"> </w:t>
      </w:r>
      <w:r>
        <w:rPr>
          <w:w w:val="105"/>
        </w:rPr>
        <w:t>characterization</w:t>
      </w:r>
      <w:r>
        <w:rPr>
          <w:spacing w:val="-18"/>
          <w:w w:val="105"/>
        </w:rPr>
        <w:t xml:space="preserve"> </w:t>
      </w:r>
      <w:r>
        <w:rPr>
          <w:w w:val="105"/>
        </w:rPr>
        <w:t>techniques</w:t>
      </w:r>
      <w:r>
        <w:rPr>
          <w:spacing w:val="-16"/>
          <w:w w:val="105"/>
        </w:rPr>
        <w:t xml:space="preserve"> </w:t>
      </w:r>
      <w:r>
        <w:rPr>
          <w:w w:val="105"/>
        </w:rPr>
        <w:t>i.e</w:t>
      </w:r>
    </w:p>
    <w:p w14:paraId="61FAEAC0" w14:textId="77777777" w:rsidR="001F63A8" w:rsidRDefault="00B5156A">
      <w:pPr>
        <w:pStyle w:val="ListParagraph"/>
        <w:numPr>
          <w:ilvl w:val="0"/>
          <w:numId w:val="1"/>
        </w:numPr>
        <w:tabs>
          <w:tab w:val="left" w:pos="1003"/>
        </w:tabs>
        <w:spacing w:before="9" w:line="211" w:lineRule="auto"/>
        <w:ind w:right="1065"/>
      </w:pPr>
      <w:r>
        <w:rPr>
          <w:spacing w:val="-1"/>
          <w:w w:val="105"/>
        </w:rPr>
        <w:t>,</w:t>
      </w:r>
      <w:r>
        <w:rPr>
          <w:spacing w:val="-19"/>
          <w:w w:val="105"/>
        </w:rPr>
        <w:t xml:space="preserve"> </w:t>
      </w:r>
      <w:r>
        <w:rPr>
          <w:spacing w:val="-1"/>
          <w:w w:val="105"/>
        </w:rPr>
        <w:t>Cyclic</w:t>
      </w:r>
      <w:r>
        <w:rPr>
          <w:spacing w:val="-17"/>
          <w:w w:val="105"/>
        </w:rPr>
        <w:t xml:space="preserve"> </w:t>
      </w:r>
      <w:r>
        <w:rPr>
          <w:spacing w:val="-1"/>
          <w:w w:val="105"/>
        </w:rPr>
        <w:t>Voltammetry,</w:t>
      </w:r>
      <w:r>
        <w:rPr>
          <w:spacing w:val="-19"/>
          <w:w w:val="105"/>
        </w:rPr>
        <w:t xml:space="preserve"> </w:t>
      </w:r>
      <w:r>
        <w:rPr>
          <w:spacing w:val="-1"/>
          <w:w w:val="105"/>
        </w:rPr>
        <w:t>Electrochemical</w:t>
      </w:r>
      <w:r>
        <w:rPr>
          <w:w w:val="105"/>
        </w:rPr>
        <w:t xml:space="preserve"> </w:t>
      </w:r>
      <w:r>
        <w:rPr>
          <w:spacing w:val="-1"/>
          <w:w w:val="105"/>
        </w:rPr>
        <w:t>Impedance</w:t>
      </w:r>
      <w:r>
        <w:rPr>
          <w:spacing w:val="-9"/>
          <w:w w:val="105"/>
        </w:rPr>
        <w:t xml:space="preserve"> </w:t>
      </w:r>
      <w:r>
        <w:rPr>
          <w:spacing w:val="-1"/>
          <w:w w:val="105"/>
        </w:rPr>
        <w:t>Spectroscopy</w:t>
      </w:r>
      <w:r>
        <w:rPr>
          <w:spacing w:val="-9"/>
          <w:w w:val="105"/>
        </w:rPr>
        <w:t xml:space="preserve"> </w:t>
      </w:r>
      <w:r>
        <w:rPr>
          <w:rFonts w:ascii="Verdana" w:hAnsi="Verdana"/>
          <w:w w:val="105"/>
        </w:rPr>
        <w:t>▪</w:t>
      </w:r>
      <w:r>
        <w:rPr>
          <w:rFonts w:ascii="Verdana" w:hAnsi="Verdana"/>
          <w:spacing w:val="-22"/>
          <w:w w:val="105"/>
        </w:rPr>
        <w:t xml:space="preserve"> </w:t>
      </w:r>
      <w:r>
        <w:rPr>
          <w:w w:val="105"/>
        </w:rPr>
        <w:t>Project</w:t>
      </w:r>
      <w:r>
        <w:rPr>
          <w:spacing w:val="-11"/>
          <w:w w:val="105"/>
        </w:rPr>
        <w:t xml:space="preserve"> </w:t>
      </w:r>
      <w:r>
        <w:rPr>
          <w:w w:val="105"/>
        </w:rPr>
        <w:t>funded</w:t>
      </w:r>
      <w:r>
        <w:rPr>
          <w:spacing w:val="-11"/>
          <w:w w:val="105"/>
        </w:rPr>
        <w:t xml:space="preserve"> </w:t>
      </w:r>
      <w:r>
        <w:rPr>
          <w:w w:val="105"/>
        </w:rPr>
        <w:t>by</w:t>
      </w:r>
      <w:r>
        <w:rPr>
          <w:spacing w:val="-11"/>
          <w:w w:val="105"/>
        </w:rPr>
        <w:t xml:space="preserve"> </w:t>
      </w:r>
      <w:r>
        <w:rPr>
          <w:w w:val="105"/>
        </w:rPr>
        <w:t>Higher</w:t>
      </w:r>
      <w:r>
        <w:rPr>
          <w:spacing w:val="-49"/>
          <w:w w:val="105"/>
        </w:rPr>
        <w:t xml:space="preserve"> </w:t>
      </w:r>
      <w:r>
        <w:rPr>
          <w:w w:val="105"/>
        </w:rPr>
        <w:t>Education</w:t>
      </w:r>
      <w:r>
        <w:rPr>
          <w:spacing w:val="-13"/>
          <w:w w:val="105"/>
        </w:rPr>
        <w:t xml:space="preserve"> </w:t>
      </w:r>
      <w:r>
        <w:rPr>
          <w:w w:val="105"/>
        </w:rPr>
        <w:t>Commission</w:t>
      </w:r>
      <w:r>
        <w:rPr>
          <w:spacing w:val="-12"/>
          <w:w w:val="105"/>
        </w:rPr>
        <w:t xml:space="preserve"> </w:t>
      </w:r>
      <w:r>
        <w:rPr>
          <w:w w:val="105"/>
        </w:rPr>
        <w:t>(HEC),</w:t>
      </w:r>
      <w:r>
        <w:rPr>
          <w:spacing w:val="-11"/>
          <w:w w:val="105"/>
        </w:rPr>
        <w:t xml:space="preserve"> </w:t>
      </w:r>
      <w:r>
        <w:rPr>
          <w:w w:val="105"/>
        </w:rPr>
        <w:t>Pakistan</w:t>
      </w:r>
    </w:p>
    <w:p w14:paraId="720CABDA" w14:textId="77777777" w:rsidR="001F63A8" w:rsidRDefault="00B5156A">
      <w:pPr>
        <w:pStyle w:val="BodyText"/>
        <w:spacing w:before="62"/>
        <w:ind w:left="401"/>
      </w:pPr>
      <w:r>
        <w:t>Topi,</w:t>
      </w:r>
      <w:r>
        <w:rPr>
          <w:spacing w:val="-1"/>
        </w:rPr>
        <w:t xml:space="preserve"> </w:t>
      </w:r>
      <w:r>
        <w:t>Swabi,</w:t>
      </w:r>
      <w:r>
        <w:rPr>
          <w:spacing w:val="1"/>
        </w:rPr>
        <w:t xml:space="preserve"> </w:t>
      </w:r>
      <w:r>
        <w:t>Pakistan</w:t>
      </w:r>
    </w:p>
    <w:p w14:paraId="6B29BDCF" w14:textId="77777777" w:rsidR="001F63A8" w:rsidRDefault="001F63A8">
      <w:pPr>
        <w:sectPr w:rsidR="001F63A8">
          <w:type w:val="continuous"/>
          <w:pgSz w:w="11900" w:h="16820"/>
          <w:pgMar w:top="0" w:right="1200" w:bottom="0" w:left="280" w:header="720" w:footer="720" w:gutter="0"/>
          <w:cols w:space="720"/>
        </w:sectPr>
      </w:pPr>
    </w:p>
    <w:p w14:paraId="3B639287" w14:textId="77777777" w:rsidR="001F63A8" w:rsidRDefault="00B5156A">
      <w:pPr>
        <w:pStyle w:val="Heading1"/>
        <w:spacing w:before="70"/>
        <w:ind w:left="454"/>
      </w:pPr>
      <w:r>
        <w:lastRenderedPageBreak/>
        <w:pict w14:anchorId="67D0C3FA">
          <v:rect id="_x0000_s1060" style="position:absolute;left:0;text-align:left;margin-left:34pt;margin-top:20pt;width:498.9pt;height:2pt;z-index:-15725056;mso-wrap-distance-left:0;mso-wrap-distance-right:0;mso-position-horizontal-relative:page" fillcolor="#4d9ac9" stroked="f">
            <w10:wrap type="topAndBottom" anchorx="page"/>
          </v:rect>
        </w:pict>
      </w:r>
      <w:r>
        <w:rPr>
          <w:noProof/>
        </w:rPr>
        <w:drawing>
          <wp:anchor distT="0" distB="0" distL="0" distR="0" simplePos="0" relativeHeight="15735296" behindDoc="0" locked="0" layoutInCell="1" allowOverlap="1" wp14:anchorId="4EFB2AF5" wp14:editId="14ABCA61">
            <wp:simplePos x="0" y="0"/>
            <wp:positionH relativeFrom="page">
              <wp:posOffset>251459</wp:posOffset>
            </wp:positionH>
            <wp:positionV relativeFrom="paragraph">
              <wp:posOffset>124763</wp:posOffset>
            </wp:positionV>
            <wp:extent cx="71755" cy="71754"/>
            <wp:effectExtent l="0" t="0" r="0" b="0"/>
            <wp:wrapNone/>
            <wp:docPr id="3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2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755" cy="717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105"/>
        </w:rPr>
        <w:t>EDUCATION</w:t>
      </w:r>
      <w:r>
        <w:rPr>
          <w:spacing w:val="-4"/>
          <w:w w:val="105"/>
        </w:rPr>
        <w:t xml:space="preserve"> </w:t>
      </w:r>
      <w:r>
        <w:rPr>
          <w:w w:val="105"/>
        </w:rPr>
        <w:t>AND</w:t>
      </w:r>
      <w:r>
        <w:rPr>
          <w:spacing w:val="-5"/>
          <w:w w:val="105"/>
        </w:rPr>
        <w:t xml:space="preserve"> </w:t>
      </w:r>
      <w:r>
        <w:rPr>
          <w:w w:val="105"/>
        </w:rPr>
        <w:t>TRAINING</w:t>
      </w:r>
    </w:p>
    <w:p w14:paraId="2C5393BF" w14:textId="42F43669" w:rsidR="006F11D8" w:rsidRDefault="006F11D8" w:rsidP="006F11D8">
      <w:pPr>
        <w:spacing w:before="86"/>
        <w:ind w:left="401"/>
        <w:rPr>
          <w:sz w:val="20"/>
        </w:rPr>
      </w:pPr>
      <w:r>
        <w:rPr>
          <w:color w:val="555555"/>
          <w:sz w:val="20"/>
        </w:rPr>
        <w:t>NOV</w:t>
      </w:r>
      <w:r>
        <w:rPr>
          <w:color w:val="555555"/>
          <w:spacing w:val="-1"/>
          <w:sz w:val="20"/>
        </w:rPr>
        <w:t xml:space="preserve"> </w:t>
      </w:r>
      <w:r>
        <w:rPr>
          <w:color w:val="555555"/>
          <w:sz w:val="20"/>
        </w:rPr>
        <w:t>2020</w:t>
      </w:r>
      <w:r>
        <w:rPr>
          <w:color w:val="555555"/>
          <w:spacing w:val="-1"/>
          <w:sz w:val="20"/>
        </w:rPr>
        <w:t xml:space="preserve"> </w:t>
      </w:r>
      <w:r>
        <w:rPr>
          <w:color w:val="555555"/>
          <w:sz w:val="20"/>
        </w:rPr>
        <w:t>–</w:t>
      </w:r>
      <w:r>
        <w:rPr>
          <w:color w:val="555555"/>
          <w:spacing w:val="-2"/>
          <w:sz w:val="20"/>
        </w:rPr>
        <w:t xml:space="preserve"> </w:t>
      </w:r>
      <w:r>
        <w:rPr>
          <w:color w:val="555555"/>
          <w:sz w:val="20"/>
        </w:rPr>
        <w:t>OCT</w:t>
      </w:r>
      <w:r>
        <w:rPr>
          <w:color w:val="555555"/>
          <w:spacing w:val="-1"/>
          <w:sz w:val="20"/>
        </w:rPr>
        <w:t xml:space="preserve"> </w:t>
      </w:r>
      <w:r>
        <w:rPr>
          <w:color w:val="555555"/>
          <w:sz w:val="20"/>
        </w:rPr>
        <w:t>2022</w:t>
      </w:r>
      <w:r>
        <w:rPr>
          <w:color w:val="555555"/>
          <w:spacing w:val="-1"/>
          <w:sz w:val="20"/>
        </w:rPr>
        <w:t xml:space="preserve"> </w:t>
      </w:r>
      <w:r>
        <w:rPr>
          <w:color w:val="555555"/>
          <w:sz w:val="20"/>
        </w:rPr>
        <w:t>–</w:t>
      </w:r>
      <w:r>
        <w:rPr>
          <w:color w:val="555555"/>
          <w:spacing w:val="-2"/>
          <w:sz w:val="20"/>
        </w:rPr>
        <w:t xml:space="preserve"> </w:t>
      </w:r>
      <w:r>
        <w:rPr>
          <w:color w:val="555555"/>
          <w:sz w:val="20"/>
        </w:rPr>
        <w:t>Islamabad,</w:t>
      </w:r>
      <w:r>
        <w:rPr>
          <w:color w:val="555555"/>
          <w:spacing w:val="-1"/>
          <w:sz w:val="20"/>
        </w:rPr>
        <w:t xml:space="preserve"> </w:t>
      </w:r>
      <w:r>
        <w:rPr>
          <w:color w:val="555555"/>
          <w:sz w:val="20"/>
        </w:rPr>
        <w:t>Pakistan</w:t>
      </w:r>
    </w:p>
    <w:p w14:paraId="1D57DD75" w14:textId="2268C972" w:rsidR="006F11D8" w:rsidRDefault="006F11D8" w:rsidP="006F11D8">
      <w:pPr>
        <w:spacing w:before="4"/>
        <w:ind w:left="401"/>
        <w:rPr>
          <w:sz w:val="26"/>
        </w:rPr>
      </w:pPr>
      <w:r>
        <w:rPr>
          <w:rFonts w:ascii="Arial" w:hAnsi="Arial"/>
          <w:b/>
          <w:color w:val="3E3E3E"/>
          <w:sz w:val="26"/>
        </w:rPr>
        <w:t>MASTER</w:t>
      </w:r>
      <w:r>
        <w:rPr>
          <w:rFonts w:ascii="Arial" w:hAnsi="Arial"/>
          <w:b/>
          <w:color w:val="3E3E3E"/>
          <w:spacing w:val="-3"/>
          <w:sz w:val="26"/>
        </w:rPr>
        <w:t xml:space="preserve"> </w:t>
      </w:r>
      <w:r>
        <w:rPr>
          <w:rFonts w:ascii="Arial" w:hAnsi="Arial"/>
          <w:b/>
          <w:color w:val="3E3E3E"/>
          <w:sz w:val="26"/>
        </w:rPr>
        <w:t>OF</w:t>
      </w:r>
      <w:r>
        <w:rPr>
          <w:rFonts w:ascii="Arial" w:hAnsi="Arial"/>
          <w:b/>
          <w:color w:val="3E3E3E"/>
          <w:spacing w:val="-1"/>
          <w:sz w:val="26"/>
        </w:rPr>
        <w:t xml:space="preserve"> </w:t>
      </w:r>
      <w:r>
        <w:rPr>
          <w:rFonts w:ascii="Arial" w:hAnsi="Arial"/>
          <w:b/>
          <w:color w:val="3E3E3E"/>
          <w:sz w:val="26"/>
        </w:rPr>
        <w:t>SCIENCE</w:t>
      </w:r>
      <w:r>
        <w:rPr>
          <w:rFonts w:ascii="Arial" w:hAnsi="Arial"/>
          <w:b/>
          <w:color w:val="3E3E3E"/>
          <w:spacing w:val="-1"/>
          <w:sz w:val="26"/>
        </w:rPr>
        <w:t xml:space="preserve"> </w:t>
      </w:r>
      <w:r>
        <w:rPr>
          <w:rFonts w:ascii="Arial" w:hAnsi="Arial"/>
          <w:b/>
          <w:color w:val="3E3E3E"/>
          <w:sz w:val="26"/>
        </w:rPr>
        <w:t>IN MATERIALS</w:t>
      </w:r>
      <w:r>
        <w:rPr>
          <w:rFonts w:ascii="Arial" w:hAnsi="Arial"/>
          <w:b/>
          <w:color w:val="3E3E3E"/>
          <w:spacing w:val="-3"/>
          <w:sz w:val="26"/>
        </w:rPr>
        <w:t xml:space="preserve"> </w:t>
      </w:r>
      <w:r>
        <w:rPr>
          <w:rFonts w:ascii="Arial" w:hAnsi="Arial"/>
          <w:b/>
          <w:color w:val="3E3E3E"/>
          <w:sz w:val="26"/>
        </w:rPr>
        <w:t>ENGINEERING</w:t>
      </w:r>
      <w:r>
        <w:rPr>
          <w:rFonts w:ascii="Arial" w:hAnsi="Arial"/>
          <w:b/>
          <w:color w:val="3E3E3E"/>
          <w:spacing w:val="-1"/>
          <w:sz w:val="26"/>
        </w:rPr>
        <w:t xml:space="preserve"> </w:t>
      </w:r>
      <w:r>
        <w:rPr>
          <w:rFonts w:ascii="Arial" w:hAnsi="Arial"/>
          <w:b/>
          <w:color w:val="3E3E3E"/>
          <w:sz w:val="26"/>
        </w:rPr>
        <w:t>–</w:t>
      </w:r>
      <w:r>
        <w:rPr>
          <w:rFonts w:ascii="Arial" w:hAnsi="Arial"/>
          <w:b/>
          <w:color w:val="3E3E3E"/>
          <w:spacing w:val="1"/>
          <w:sz w:val="26"/>
        </w:rPr>
        <w:t xml:space="preserve"> </w:t>
      </w:r>
      <w:r>
        <w:rPr>
          <w:color w:val="3E3E3E"/>
          <w:sz w:val="26"/>
        </w:rPr>
        <w:t>Pakistan Institute Of</w:t>
      </w:r>
    </w:p>
    <w:p w14:paraId="4ED78787" w14:textId="0C8881D5" w:rsidR="006F11D8" w:rsidRDefault="00C014F3" w:rsidP="006F11D8">
      <w:pPr>
        <w:pStyle w:val="Heading2"/>
      </w:pPr>
      <w:r>
        <w:rPr>
          <w:noProof/>
        </w:rPr>
        <w:pict w14:anchorId="25988448">
          <v:group id="Group 1" o:spid="_x0000_s1102" style="position:absolute;left:0;text-align:left;margin-left:34pt;margin-top:19.65pt;width:498.9pt;height:1.5pt;z-index:-15711232;mso-wrap-distance-left:0;mso-wrap-distance-right:0;mso-position-horizontal-relative:page" coordorigin="680,393" coordsize="9978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">
            <v:shape id="Freeform 75" o:spid="_x0000_s1103" style="position:absolute;left:680;top:392;width:9978;height:30;visibility:visible;mso-wrap-style:square;v-text-anchor:top" coordsize="9978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" path="m9978,l,,15,30r9948,l9978,xe" fillcolor="#4d9ac9" stroked="f">
              <v:path arrowok="t" o:connecttype="custom" o:connectlocs="9978,393;0,393;15,423;9963,423;9978,393" o:connectangles="0,0,0,0,0"/>
            </v:shape>
            <v:shape id="Freeform 76" o:spid="_x0000_s1104" style="position:absolute;left:10643;top:392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" path="m15,l,30r15,l15,xe" fillcolor="#aaa" stroked="f">
              <v:path arrowok="t" o:connecttype="custom" o:connectlocs="15,393;0,423;15,423;15,393" o:connectangles="0,0,0,0"/>
            </v:shape>
            <v:shape id="Freeform 77" o:spid="_x0000_s1105" style="position:absolute;left:680;top:392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" path="m,l,30r15,l,xe" fillcolor="#545454" stroked="f">
              <v:path arrowok="t" o:connecttype="custom" o:connectlocs="0,393;0,423;15,423;0,393" o:connectangles="0,0,0,0"/>
            </v:shape>
            <w10:wrap type="topAndBottom" anchorx="page"/>
          </v:group>
        </w:pict>
      </w:r>
      <w:r w:rsidR="006F11D8">
        <w:rPr>
          <w:color w:val="3E3E3E"/>
        </w:rPr>
        <w:t>Engineering</w:t>
      </w:r>
      <w:r w:rsidR="006F11D8">
        <w:rPr>
          <w:color w:val="3E3E3E"/>
          <w:spacing w:val="-4"/>
        </w:rPr>
        <w:t xml:space="preserve"> and Applied </w:t>
      </w:r>
      <w:r w:rsidR="006F11D8">
        <w:rPr>
          <w:color w:val="3E3E3E"/>
        </w:rPr>
        <w:t>Sciences</w:t>
      </w:r>
      <w:r w:rsidR="006F11D8">
        <w:rPr>
          <w:color w:val="3E3E3E"/>
          <w:spacing w:val="-3"/>
        </w:rPr>
        <w:t xml:space="preserve"> </w:t>
      </w:r>
      <w:r w:rsidR="006F11D8">
        <w:rPr>
          <w:color w:val="3E3E3E"/>
        </w:rPr>
        <w:t>(PIEAS),</w:t>
      </w:r>
    </w:p>
    <w:p w14:paraId="3D771E75" w14:textId="5C44EDBF" w:rsidR="006F11D8" w:rsidRDefault="006F11D8" w:rsidP="006F11D8">
      <w:pPr>
        <w:pStyle w:val="Heading3"/>
        <w:tabs>
          <w:tab w:val="left" w:pos="2413"/>
        </w:tabs>
        <w:spacing w:before="179"/>
      </w:pPr>
      <w:r>
        <w:rPr>
          <w:spacing w:val="-1"/>
          <w:w w:val="105"/>
        </w:rPr>
        <w:t>CGPA:</w:t>
      </w:r>
      <w:r>
        <w:rPr>
          <w:spacing w:val="-40"/>
          <w:w w:val="105"/>
        </w:rPr>
        <w:t xml:space="preserve"> </w:t>
      </w:r>
      <w:r>
        <w:rPr>
          <w:w w:val="105"/>
        </w:rPr>
        <w:t>3.46/4.00</w:t>
      </w:r>
    </w:p>
    <w:p w14:paraId="584ECD0E" w14:textId="337AFCDA" w:rsidR="006F11D8" w:rsidRPr="006F11D8" w:rsidRDefault="006F11D8" w:rsidP="006F11D8">
      <w:pPr>
        <w:spacing w:before="86"/>
        <w:ind w:left="401"/>
        <w:rPr>
          <w:rFonts w:ascii="Arial" w:hAnsi="Arial" w:cs="Arial"/>
          <w:color w:val="555555"/>
          <w:szCs w:val="24"/>
        </w:rPr>
      </w:pPr>
      <w:r w:rsidRPr="006F11D8">
        <w:rPr>
          <w:rFonts w:ascii="Arial" w:hAnsi="Arial" w:cs="Arial"/>
          <w:b/>
          <w:bCs/>
          <w:color w:val="555555"/>
          <w:szCs w:val="24"/>
        </w:rPr>
        <w:t>THESIS:</w:t>
      </w:r>
      <w:r w:rsidRPr="006F11D8">
        <w:t xml:space="preserve"> </w:t>
      </w:r>
      <w:r w:rsidRPr="006F11D8">
        <w:rPr>
          <w:rFonts w:ascii="Arial" w:hAnsi="Arial" w:cs="Arial"/>
          <w:color w:val="555555"/>
          <w:szCs w:val="24"/>
        </w:rPr>
        <w:t xml:space="preserve">Effects of Natural Aging on the Structural Analysis of Viscoelastic Polymeric Materials </w:t>
      </w:r>
    </w:p>
    <w:p w14:paraId="45E907E7" w14:textId="621D7CC8" w:rsidR="006F11D8" w:rsidRPr="006F11D8" w:rsidRDefault="006F11D8" w:rsidP="006F11D8">
      <w:pPr>
        <w:spacing w:before="86"/>
        <w:ind w:left="401"/>
        <w:rPr>
          <w:rFonts w:ascii="Arial" w:hAnsi="Arial" w:cs="Arial"/>
          <w:color w:val="555555"/>
          <w:szCs w:val="24"/>
        </w:rPr>
      </w:pPr>
      <w:r w:rsidRPr="006F11D8">
        <w:rPr>
          <w:rFonts w:ascii="Arial" w:hAnsi="Arial" w:cs="Arial"/>
          <w:color w:val="555555"/>
          <w:szCs w:val="24"/>
        </w:rPr>
        <w:t>for Service Life Prediction</w:t>
      </w:r>
    </w:p>
    <w:p w14:paraId="31A863E0" w14:textId="77777777" w:rsidR="006F11D8" w:rsidRPr="006F11D8" w:rsidRDefault="006F11D8">
      <w:pPr>
        <w:spacing w:before="86"/>
        <w:ind w:left="401"/>
        <w:rPr>
          <w:rFonts w:ascii="Arial" w:hAnsi="Arial" w:cs="Arial"/>
          <w:b/>
          <w:bCs/>
          <w:color w:val="555555"/>
          <w:szCs w:val="24"/>
        </w:rPr>
      </w:pPr>
    </w:p>
    <w:p w14:paraId="75F92745" w14:textId="4D0B4F2B" w:rsidR="001F63A8" w:rsidRDefault="00B5156A">
      <w:pPr>
        <w:spacing w:before="86"/>
        <w:ind w:left="401"/>
        <w:rPr>
          <w:sz w:val="20"/>
        </w:rPr>
      </w:pPr>
      <w:r>
        <w:rPr>
          <w:color w:val="555555"/>
          <w:sz w:val="20"/>
        </w:rPr>
        <w:t>JUL</w:t>
      </w:r>
      <w:r>
        <w:rPr>
          <w:color w:val="555555"/>
          <w:spacing w:val="-1"/>
          <w:sz w:val="20"/>
        </w:rPr>
        <w:t xml:space="preserve"> </w:t>
      </w:r>
      <w:r>
        <w:rPr>
          <w:color w:val="555555"/>
          <w:sz w:val="20"/>
        </w:rPr>
        <w:t>2015</w:t>
      </w:r>
      <w:r>
        <w:rPr>
          <w:color w:val="555555"/>
          <w:spacing w:val="-1"/>
          <w:sz w:val="20"/>
        </w:rPr>
        <w:t xml:space="preserve"> </w:t>
      </w:r>
      <w:r>
        <w:rPr>
          <w:color w:val="555555"/>
          <w:sz w:val="20"/>
        </w:rPr>
        <w:t>–</w:t>
      </w:r>
      <w:r>
        <w:rPr>
          <w:color w:val="555555"/>
          <w:spacing w:val="-2"/>
          <w:sz w:val="20"/>
        </w:rPr>
        <w:t xml:space="preserve"> </w:t>
      </w:r>
      <w:r>
        <w:rPr>
          <w:color w:val="555555"/>
          <w:sz w:val="20"/>
        </w:rPr>
        <w:t>JUN</w:t>
      </w:r>
      <w:r>
        <w:rPr>
          <w:color w:val="555555"/>
          <w:spacing w:val="-1"/>
          <w:sz w:val="20"/>
        </w:rPr>
        <w:t xml:space="preserve"> </w:t>
      </w:r>
      <w:r>
        <w:rPr>
          <w:color w:val="555555"/>
          <w:sz w:val="20"/>
        </w:rPr>
        <w:t>2019</w:t>
      </w:r>
      <w:r>
        <w:rPr>
          <w:color w:val="555555"/>
          <w:spacing w:val="-1"/>
          <w:sz w:val="20"/>
        </w:rPr>
        <w:t xml:space="preserve"> </w:t>
      </w:r>
      <w:r>
        <w:rPr>
          <w:color w:val="555555"/>
          <w:sz w:val="20"/>
        </w:rPr>
        <w:t>–</w:t>
      </w:r>
      <w:r>
        <w:rPr>
          <w:color w:val="555555"/>
          <w:spacing w:val="-2"/>
          <w:sz w:val="20"/>
        </w:rPr>
        <w:t xml:space="preserve"> </w:t>
      </w:r>
      <w:r>
        <w:rPr>
          <w:color w:val="555555"/>
          <w:sz w:val="20"/>
        </w:rPr>
        <w:t>Swabi,</w:t>
      </w:r>
      <w:r>
        <w:rPr>
          <w:color w:val="555555"/>
          <w:spacing w:val="-1"/>
          <w:sz w:val="20"/>
        </w:rPr>
        <w:t xml:space="preserve"> </w:t>
      </w:r>
      <w:r>
        <w:rPr>
          <w:color w:val="555555"/>
          <w:sz w:val="20"/>
        </w:rPr>
        <w:t>Pakistan</w:t>
      </w:r>
    </w:p>
    <w:p w14:paraId="72648749" w14:textId="77777777" w:rsidR="001F63A8" w:rsidRDefault="00B5156A">
      <w:pPr>
        <w:spacing w:before="4"/>
        <w:ind w:left="401"/>
        <w:rPr>
          <w:sz w:val="26"/>
        </w:rPr>
      </w:pPr>
      <w:r>
        <w:rPr>
          <w:rFonts w:ascii="Arial" w:hAnsi="Arial"/>
          <w:b/>
          <w:color w:val="3E3E3E"/>
          <w:sz w:val="26"/>
        </w:rPr>
        <w:t>BACHELOR</w:t>
      </w:r>
      <w:r>
        <w:rPr>
          <w:rFonts w:ascii="Arial" w:hAnsi="Arial"/>
          <w:b/>
          <w:color w:val="3E3E3E"/>
          <w:spacing w:val="-3"/>
          <w:sz w:val="26"/>
        </w:rPr>
        <w:t xml:space="preserve"> </w:t>
      </w:r>
      <w:r>
        <w:rPr>
          <w:rFonts w:ascii="Arial" w:hAnsi="Arial"/>
          <w:b/>
          <w:color w:val="3E3E3E"/>
          <w:sz w:val="26"/>
        </w:rPr>
        <w:t>OF</w:t>
      </w:r>
      <w:r>
        <w:rPr>
          <w:rFonts w:ascii="Arial" w:hAnsi="Arial"/>
          <w:b/>
          <w:color w:val="3E3E3E"/>
          <w:spacing w:val="-1"/>
          <w:sz w:val="26"/>
        </w:rPr>
        <w:t xml:space="preserve"> </w:t>
      </w:r>
      <w:r>
        <w:rPr>
          <w:rFonts w:ascii="Arial" w:hAnsi="Arial"/>
          <w:b/>
          <w:color w:val="3E3E3E"/>
          <w:sz w:val="26"/>
        </w:rPr>
        <w:t>SCIENCE</w:t>
      </w:r>
      <w:r>
        <w:rPr>
          <w:rFonts w:ascii="Arial" w:hAnsi="Arial"/>
          <w:b/>
          <w:color w:val="3E3E3E"/>
          <w:spacing w:val="-1"/>
          <w:sz w:val="26"/>
        </w:rPr>
        <w:t xml:space="preserve"> </w:t>
      </w:r>
      <w:r>
        <w:rPr>
          <w:rFonts w:ascii="Arial" w:hAnsi="Arial"/>
          <w:b/>
          <w:color w:val="3E3E3E"/>
          <w:sz w:val="26"/>
        </w:rPr>
        <w:t>IN MATERIALS</w:t>
      </w:r>
      <w:r>
        <w:rPr>
          <w:rFonts w:ascii="Arial" w:hAnsi="Arial"/>
          <w:b/>
          <w:color w:val="3E3E3E"/>
          <w:spacing w:val="-3"/>
          <w:sz w:val="26"/>
        </w:rPr>
        <w:t xml:space="preserve"> </w:t>
      </w:r>
      <w:r>
        <w:rPr>
          <w:rFonts w:ascii="Arial" w:hAnsi="Arial"/>
          <w:b/>
          <w:color w:val="3E3E3E"/>
          <w:sz w:val="26"/>
        </w:rPr>
        <w:t>ENGINEERING</w:t>
      </w:r>
      <w:r>
        <w:rPr>
          <w:rFonts w:ascii="Arial" w:hAnsi="Arial"/>
          <w:b/>
          <w:color w:val="3E3E3E"/>
          <w:spacing w:val="-1"/>
          <w:sz w:val="26"/>
        </w:rPr>
        <w:t xml:space="preserve"> </w:t>
      </w:r>
      <w:r>
        <w:rPr>
          <w:rFonts w:ascii="Arial" w:hAnsi="Arial"/>
          <w:b/>
          <w:color w:val="3E3E3E"/>
          <w:sz w:val="26"/>
        </w:rPr>
        <w:t>–</w:t>
      </w:r>
      <w:r>
        <w:rPr>
          <w:rFonts w:ascii="Arial" w:hAnsi="Arial"/>
          <w:b/>
          <w:color w:val="3E3E3E"/>
          <w:spacing w:val="1"/>
          <w:sz w:val="26"/>
        </w:rPr>
        <w:t xml:space="preserve"> </w:t>
      </w:r>
      <w:r>
        <w:rPr>
          <w:color w:val="3E3E3E"/>
          <w:sz w:val="26"/>
        </w:rPr>
        <w:t>Ghulam</w:t>
      </w:r>
      <w:r>
        <w:rPr>
          <w:color w:val="3E3E3E"/>
          <w:spacing w:val="-4"/>
          <w:sz w:val="26"/>
        </w:rPr>
        <w:t xml:space="preserve"> </w:t>
      </w:r>
      <w:r>
        <w:rPr>
          <w:color w:val="3E3E3E"/>
          <w:sz w:val="26"/>
        </w:rPr>
        <w:t>Ishaq</w:t>
      </w:r>
      <w:r>
        <w:rPr>
          <w:color w:val="3E3E3E"/>
          <w:spacing w:val="-2"/>
          <w:sz w:val="26"/>
        </w:rPr>
        <w:t xml:space="preserve"> </w:t>
      </w:r>
      <w:r>
        <w:rPr>
          <w:color w:val="3E3E3E"/>
          <w:sz w:val="26"/>
        </w:rPr>
        <w:t>Khan</w:t>
      </w:r>
    </w:p>
    <w:p w14:paraId="15A6FA3A" w14:textId="77777777" w:rsidR="001F63A8" w:rsidRDefault="00B5156A">
      <w:pPr>
        <w:pStyle w:val="Heading2"/>
      </w:pPr>
      <w:r>
        <w:pict w14:anchorId="1D7FA8C2">
          <v:group id="_x0000_s1056" style="position:absolute;left:0;text-align:left;margin-left:34pt;margin-top:19.65pt;width:498.9pt;height:1.5pt;z-index:-15724544;mso-wrap-distance-left:0;mso-wrap-distance-right:0;mso-position-horizontal-relative:page" coordorigin="680,393" coordsize="9978,30">
            <v:shape id="_x0000_s1059" style="position:absolute;left:680;top:392;width:9978;height:30" coordorigin="680,393" coordsize="9978,30" path="m10658,393r-9978,l695,423r9948,l10658,393xe" fillcolor="#4d9ac9" stroked="f">
              <v:path arrowok="t"/>
            </v:shape>
            <v:shape id="_x0000_s1058" style="position:absolute;left:10643;top:392;width:15;height:30" coordorigin="10643,393" coordsize="15,30" path="m10658,393r-15,30l10658,423r,-30xe" fillcolor="#aaa" stroked="f">
              <v:path arrowok="t"/>
            </v:shape>
            <v:shape id="_x0000_s1057" style="position:absolute;left:680;top:392;width:15;height:30" coordorigin="680,393" coordsize="15,30" path="m680,393r,30l695,423,680,393xe" fillcolor="#545454" stroked="f">
              <v:path arrowok="t"/>
            </v:shape>
            <w10:wrap type="topAndBottom" anchorx="page"/>
          </v:group>
        </w:pict>
      </w:r>
      <w:r>
        <w:rPr>
          <w:color w:val="3E3E3E"/>
        </w:rPr>
        <w:t>Institute</w:t>
      </w:r>
      <w:r>
        <w:rPr>
          <w:color w:val="3E3E3E"/>
          <w:spacing w:val="-2"/>
        </w:rPr>
        <w:t xml:space="preserve"> </w:t>
      </w:r>
      <w:r>
        <w:rPr>
          <w:color w:val="3E3E3E"/>
        </w:rPr>
        <w:t>of</w:t>
      </w:r>
      <w:r>
        <w:rPr>
          <w:color w:val="3E3E3E"/>
          <w:spacing w:val="-4"/>
        </w:rPr>
        <w:t xml:space="preserve"> </w:t>
      </w:r>
      <w:r>
        <w:rPr>
          <w:color w:val="3E3E3E"/>
        </w:rPr>
        <w:t>Engineering</w:t>
      </w:r>
      <w:r>
        <w:rPr>
          <w:color w:val="3E3E3E"/>
          <w:spacing w:val="-4"/>
        </w:rPr>
        <w:t xml:space="preserve"> </w:t>
      </w:r>
      <w:r>
        <w:rPr>
          <w:color w:val="3E3E3E"/>
        </w:rPr>
        <w:t>Sciences</w:t>
      </w:r>
      <w:r>
        <w:rPr>
          <w:color w:val="3E3E3E"/>
          <w:spacing w:val="-4"/>
        </w:rPr>
        <w:t xml:space="preserve"> </w:t>
      </w:r>
      <w:r>
        <w:rPr>
          <w:color w:val="3E3E3E"/>
        </w:rPr>
        <w:t>and</w:t>
      </w:r>
      <w:r>
        <w:rPr>
          <w:color w:val="3E3E3E"/>
          <w:spacing w:val="-4"/>
        </w:rPr>
        <w:t xml:space="preserve"> </w:t>
      </w:r>
      <w:r>
        <w:rPr>
          <w:color w:val="3E3E3E"/>
        </w:rPr>
        <w:t>Technology</w:t>
      </w:r>
      <w:r>
        <w:rPr>
          <w:color w:val="3E3E3E"/>
          <w:spacing w:val="-3"/>
        </w:rPr>
        <w:t xml:space="preserve"> </w:t>
      </w:r>
      <w:r>
        <w:rPr>
          <w:color w:val="3E3E3E"/>
        </w:rPr>
        <w:t>(GIKI),</w:t>
      </w:r>
    </w:p>
    <w:p w14:paraId="41DA3C8A" w14:textId="77777777" w:rsidR="001F63A8" w:rsidRDefault="00B5156A">
      <w:pPr>
        <w:pStyle w:val="Heading3"/>
        <w:tabs>
          <w:tab w:val="left" w:pos="2413"/>
        </w:tabs>
        <w:spacing w:before="179"/>
      </w:pPr>
      <w:r>
        <w:rPr>
          <w:spacing w:val="-1"/>
          <w:w w:val="105"/>
        </w:rPr>
        <w:t>CGPA:</w:t>
      </w:r>
      <w:r>
        <w:rPr>
          <w:spacing w:val="-40"/>
          <w:w w:val="105"/>
        </w:rPr>
        <w:t xml:space="preserve"> </w:t>
      </w:r>
      <w:r>
        <w:rPr>
          <w:w w:val="105"/>
        </w:rPr>
        <w:t>3.62/4.00</w:t>
      </w:r>
      <w:r>
        <w:rPr>
          <w:w w:val="105"/>
        </w:rPr>
        <w:tab/>
        <w:t>Rank:</w:t>
      </w:r>
      <w:r>
        <w:rPr>
          <w:spacing w:val="-11"/>
          <w:w w:val="105"/>
        </w:rPr>
        <w:t xml:space="preserve"> </w:t>
      </w:r>
      <w:r>
        <w:rPr>
          <w:w w:val="105"/>
        </w:rPr>
        <w:t>2nd</w:t>
      </w:r>
    </w:p>
    <w:p w14:paraId="6C51602F" w14:textId="77777777" w:rsidR="001F63A8" w:rsidRDefault="001F63A8">
      <w:pPr>
        <w:pStyle w:val="BodyText"/>
        <w:spacing w:before="7"/>
        <w:rPr>
          <w:rFonts w:ascii="Arial"/>
          <w:b/>
          <w:sz w:val="23"/>
        </w:rPr>
      </w:pPr>
    </w:p>
    <w:p w14:paraId="08E3D40D" w14:textId="77777777" w:rsidR="001F63A8" w:rsidRDefault="00B5156A">
      <w:pPr>
        <w:ind w:left="401"/>
        <w:rPr>
          <w:sz w:val="20"/>
        </w:rPr>
      </w:pPr>
      <w:r>
        <w:rPr>
          <w:color w:val="555555"/>
          <w:sz w:val="20"/>
        </w:rPr>
        <w:t>2012</w:t>
      </w:r>
      <w:r>
        <w:rPr>
          <w:color w:val="555555"/>
          <w:spacing w:val="-2"/>
          <w:sz w:val="20"/>
        </w:rPr>
        <w:t xml:space="preserve"> </w:t>
      </w:r>
      <w:r>
        <w:rPr>
          <w:color w:val="555555"/>
          <w:sz w:val="20"/>
        </w:rPr>
        <w:t>–</w:t>
      </w:r>
      <w:r>
        <w:rPr>
          <w:color w:val="555555"/>
          <w:spacing w:val="-3"/>
          <w:sz w:val="20"/>
        </w:rPr>
        <w:t xml:space="preserve"> </w:t>
      </w:r>
      <w:r>
        <w:rPr>
          <w:color w:val="555555"/>
          <w:sz w:val="20"/>
        </w:rPr>
        <w:t>2015</w:t>
      </w:r>
      <w:r>
        <w:rPr>
          <w:color w:val="555555"/>
          <w:spacing w:val="-3"/>
          <w:sz w:val="20"/>
        </w:rPr>
        <w:t xml:space="preserve"> </w:t>
      </w:r>
      <w:r>
        <w:rPr>
          <w:color w:val="555555"/>
          <w:sz w:val="20"/>
        </w:rPr>
        <w:t>–</w:t>
      </w:r>
      <w:r>
        <w:rPr>
          <w:color w:val="555555"/>
          <w:spacing w:val="-1"/>
          <w:sz w:val="20"/>
        </w:rPr>
        <w:t xml:space="preserve"> </w:t>
      </w:r>
      <w:r>
        <w:rPr>
          <w:color w:val="555555"/>
          <w:sz w:val="20"/>
        </w:rPr>
        <w:t>Khyber</w:t>
      </w:r>
      <w:r>
        <w:rPr>
          <w:color w:val="555555"/>
          <w:spacing w:val="-2"/>
          <w:sz w:val="20"/>
        </w:rPr>
        <w:t xml:space="preserve"> </w:t>
      </w:r>
      <w:r>
        <w:rPr>
          <w:color w:val="555555"/>
          <w:sz w:val="20"/>
        </w:rPr>
        <w:t>Agency,</w:t>
      </w:r>
      <w:r>
        <w:rPr>
          <w:color w:val="555555"/>
          <w:spacing w:val="1"/>
          <w:sz w:val="20"/>
        </w:rPr>
        <w:t xml:space="preserve"> </w:t>
      </w:r>
      <w:r>
        <w:rPr>
          <w:color w:val="555555"/>
          <w:sz w:val="20"/>
        </w:rPr>
        <w:t>Pakistan</w:t>
      </w:r>
    </w:p>
    <w:p w14:paraId="274ABCA2" w14:textId="77777777" w:rsidR="001F63A8" w:rsidRDefault="00B5156A">
      <w:pPr>
        <w:pStyle w:val="Heading1"/>
        <w:spacing w:before="2"/>
        <w:rPr>
          <w:rFonts w:ascii="Calibri" w:hAnsi="Calibri"/>
          <w:b w:val="0"/>
        </w:rPr>
      </w:pPr>
      <w:r>
        <w:rPr>
          <w:color w:val="3E3E3E"/>
          <w:w w:val="95"/>
        </w:rPr>
        <w:t>INTERMEDIATE</w:t>
      </w:r>
      <w:r>
        <w:rPr>
          <w:color w:val="3E3E3E"/>
          <w:spacing w:val="13"/>
          <w:w w:val="95"/>
        </w:rPr>
        <w:t xml:space="preserve"> </w:t>
      </w:r>
      <w:r>
        <w:rPr>
          <w:color w:val="3E3E3E"/>
          <w:w w:val="95"/>
        </w:rPr>
        <w:t>LEVEL</w:t>
      </w:r>
      <w:r>
        <w:rPr>
          <w:color w:val="3E3E3E"/>
          <w:spacing w:val="13"/>
          <w:w w:val="95"/>
        </w:rPr>
        <w:t xml:space="preserve"> </w:t>
      </w:r>
      <w:r>
        <w:rPr>
          <w:color w:val="3E3E3E"/>
          <w:w w:val="95"/>
        </w:rPr>
        <w:t>(FSC.</w:t>
      </w:r>
      <w:r>
        <w:rPr>
          <w:color w:val="3E3E3E"/>
          <w:spacing w:val="16"/>
          <w:w w:val="95"/>
        </w:rPr>
        <w:t xml:space="preserve"> </w:t>
      </w:r>
      <w:r>
        <w:rPr>
          <w:color w:val="3E3E3E"/>
          <w:w w:val="95"/>
        </w:rPr>
        <w:t>PRE-ENGINEERING</w:t>
      </w:r>
      <w:r>
        <w:rPr>
          <w:color w:val="3E3E3E"/>
          <w:spacing w:val="13"/>
          <w:w w:val="95"/>
        </w:rPr>
        <w:t xml:space="preserve"> </w:t>
      </w:r>
      <w:r>
        <w:rPr>
          <w:color w:val="3E3E3E"/>
          <w:w w:val="95"/>
        </w:rPr>
        <w:t>BISE</w:t>
      </w:r>
      <w:r>
        <w:rPr>
          <w:color w:val="3E3E3E"/>
          <w:spacing w:val="16"/>
          <w:w w:val="95"/>
        </w:rPr>
        <w:t xml:space="preserve"> </w:t>
      </w:r>
      <w:r>
        <w:rPr>
          <w:color w:val="3E3E3E"/>
          <w:w w:val="95"/>
        </w:rPr>
        <w:t>PESHAWAR)</w:t>
      </w:r>
      <w:r>
        <w:rPr>
          <w:color w:val="3E3E3E"/>
          <w:spacing w:val="13"/>
          <w:w w:val="95"/>
        </w:rPr>
        <w:t xml:space="preserve"> </w:t>
      </w:r>
      <w:r>
        <w:rPr>
          <w:color w:val="3E3E3E"/>
          <w:w w:val="95"/>
        </w:rPr>
        <w:t>–</w:t>
      </w:r>
      <w:r>
        <w:rPr>
          <w:color w:val="3E3E3E"/>
          <w:spacing w:val="11"/>
          <w:w w:val="95"/>
        </w:rPr>
        <w:t xml:space="preserve"> </w:t>
      </w:r>
      <w:r>
        <w:rPr>
          <w:rFonts w:ascii="Calibri" w:hAnsi="Calibri"/>
          <w:b w:val="0"/>
          <w:color w:val="3E3E3E"/>
          <w:w w:val="95"/>
        </w:rPr>
        <w:t>Afridi</w:t>
      </w:r>
      <w:r>
        <w:rPr>
          <w:rFonts w:ascii="Calibri" w:hAnsi="Calibri"/>
          <w:b w:val="0"/>
          <w:color w:val="3E3E3E"/>
          <w:spacing w:val="4"/>
          <w:w w:val="95"/>
        </w:rPr>
        <w:t xml:space="preserve"> </w:t>
      </w:r>
      <w:r>
        <w:rPr>
          <w:rFonts w:ascii="Calibri" w:hAnsi="Calibri"/>
          <w:b w:val="0"/>
          <w:color w:val="3E3E3E"/>
          <w:w w:val="95"/>
        </w:rPr>
        <w:t>model</w:t>
      </w:r>
    </w:p>
    <w:p w14:paraId="79335862" w14:textId="77777777" w:rsidR="001F63A8" w:rsidRDefault="00B5156A">
      <w:pPr>
        <w:pStyle w:val="Heading2"/>
        <w:spacing w:before="11"/>
      </w:pPr>
      <w:r>
        <w:pict w14:anchorId="4579D2D3">
          <v:group id="_x0000_s1052" style="position:absolute;left:0;text-align:left;margin-left:34pt;margin-top:19.7pt;width:498.9pt;height:1.5pt;z-index:-15724032;mso-wrap-distance-left:0;mso-wrap-distance-right:0;mso-position-horizontal-relative:page" coordorigin="680,394" coordsize="9978,30">
            <v:shape id="_x0000_s1055" style="position:absolute;left:680;top:393;width:9978;height:30" coordorigin="680,394" coordsize="9978,30" path="m10658,394r-9978,l695,424r9948,l10658,394xe" fillcolor="#4d9ac9" stroked="f">
              <v:path arrowok="t"/>
            </v:shape>
            <v:shape id="_x0000_s1054" style="position:absolute;left:10643;top:393;width:15;height:30" coordorigin="10643,394" coordsize="15,30" path="m10658,394r-15,30l10658,424r,-30xe" fillcolor="#aaa" stroked="f">
              <v:path arrowok="t"/>
            </v:shape>
            <v:shape id="_x0000_s1053" style="position:absolute;left:680;top:393;width:15;height:30" coordorigin="680,394" coordsize="15,30" path="m680,394r,30l695,424,680,394xe" fillcolor="#545454" stroked="f">
              <v:path arrowok="t"/>
            </v:shape>
            <w10:wrap type="topAndBottom" anchorx="page"/>
          </v:group>
        </w:pict>
      </w:r>
      <w:r>
        <w:rPr>
          <w:color w:val="3E3E3E"/>
        </w:rPr>
        <w:t>college</w:t>
      </w:r>
    </w:p>
    <w:p w14:paraId="41D29705" w14:textId="77777777" w:rsidR="001F63A8" w:rsidRDefault="00B5156A">
      <w:pPr>
        <w:pStyle w:val="Heading3"/>
        <w:spacing w:before="180"/>
      </w:pPr>
      <w:r>
        <w:rPr>
          <w:w w:val="105"/>
        </w:rPr>
        <w:t>Result:</w:t>
      </w:r>
      <w:r>
        <w:rPr>
          <w:spacing w:val="-5"/>
          <w:w w:val="105"/>
        </w:rPr>
        <w:t xml:space="preserve"> </w:t>
      </w:r>
      <w:r>
        <w:rPr>
          <w:w w:val="105"/>
        </w:rPr>
        <w:t>861/1100</w:t>
      </w:r>
    </w:p>
    <w:p w14:paraId="46F8788D" w14:textId="77777777" w:rsidR="001F63A8" w:rsidRDefault="00B5156A">
      <w:pPr>
        <w:pStyle w:val="ListParagraph"/>
        <w:numPr>
          <w:ilvl w:val="0"/>
          <w:numId w:val="2"/>
        </w:numPr>
        <w:tabs>
          <w:tab w:val="left" w:pos="689"/>
          <w:tab w:val="left" w:pos="690"/>
        </w:tabs>
        <w:spacing w:before="11"/>
        <w:ind w:hanging="289"/>
        <w:rPr>
          <w:rFonts w:ascii="Arial" w:hAnsi="Arial"/>
          <w:b/>
        </w:rPr>
      </w:pPr>
      <w:r>
        <w:rPr>
          <w:rFonts w:ascii="Arial" w:hAnsi="Arial"/>
          <w:b/>
        </w:rPr>
        <w:t>Calculus</w:t>
      </w:r>
    </w:p>
    <w:p w14:paraId="45359BFA" w14:textId="77777777" w:rsidR="001F63A8" w:rsidRDefault="00B5156A">
      <w:pPr>
        <w:pStyle w:val="Heading3"/>
        <w:numPr>
          <w:ilvl w:val="0"/>
          <w:numId w:val="2"/>
        </w:numPr>
        <w:tabs>
          <w:tab w:val="left" w:pos="689"/>
          <w:tab w:val="left" w:pos="690"/>
        </w:tabs>
        <w:spacing w:before="16"/>
        <w:ind w:hanging="289"/>
      </w:pPr>
      <w:r>
        <w:t>Physics</w:t>
      </w:r>
    </w:p>
    <w:p w14:paraId="34ADAF18" w14:textId="77777777" w:rsidR="001F63A8" w:rsidRDefault="00B5156A">
      <w:pPr>
        <w:pStyle w:val="ListParagraph"/>
        <w:numPr>
          <w:ilvl w:val="0"/>
          <w:numId w:val="2"/>
        </w:numPr>
        <w:tabs>
          <w:tab w:val="left" w:pos="689"/>
          <w:tab w:val="left" w:pos="690"/>
        </w:tabs>
        <w:spacing w:before="13"/>
        <w:ind w:hanging="289"/>
        <w:rPr>
          <w:rFonts w:ascii="Arial" w:hAnsi="Arial"/>
          <w:b/>
        </w:rPr>
      </w:pPr>
      <w:r>
        <w:rPr>
          <w:rFonts w:ascii="Arial" w:hAnsi="Arial"/>
          <w:b/>
          <w:w w:val="105"/>
        </w:rPr>
        <w:t>Chemistry</w:t>
      </w:r>
    </w:p>
    <w:p w14:paraId="06230D6E" w14:textId="77777777" w:rsidR="001F63A8" w:rsidRDefault="001F63A8">
      <w:pPr>
        <w:pStyle w:val="BodyText"/>
        <w:spacing w:before="4"/>
        <w:rPr>
          <w:rFonts w:ascii="Arial"/>
          <w:b/>
          <w:sz w:val="23"/>
        </w:rPr>
      </w:pPr>
    </w:p>
    <w:p w14:paraId="09C6E30C" w14:textId="77777777" w:rsidR="001F63A8" w:rsidRDefault="00B5156A">
      <w:pPr>
        <w:spacing w:before="1"/>
        <w:ind w:left="401"/>
        <w:rPr>
          <w:sz w:val="20"/>
        </w:rPr>
      </w:pPr>
      <w:r>
        <w:rPr>
          <w:color w:val="555555"/>
          <w:sz w:val="20"/>
        </w:rPr>
        <w:t>2011</w:t>
      </w:r>
      <w:r>
        <w:rPr>
          <w:color w:val="555555"/>
          <w:spacing w:val="-2"/>
          <w:sz w:val="20"/>
        </w:rPr>
        <w:t xml:space="preserve"> </w:t>
      </w:r>
      <w:r>
        <w:rPr>
          <w:color w:val="555555"/>
          <w:sz w:val="20"/>
        </w:rPr>
        <w:t>–</w:t>
      </w:r>
      <w:r>
        <w:rPr>
          <w:color w:val="555555"/>
          <w:spacing w:val="-3"/>
          <w:sz w:val="20"/>
        </w:rPr>
        <w:t xml:space="preserve"> </w:t>
      </w:r>
      <w:r>
        <w:rPr>
          <w:color w:val="555555"/>
          <w:sz w:val="20"/>
        </w:rPr>
        <w:t>2013</w:t>
      </w:r>
      <w:r>
        <w:rPr>
          <w:color w:val="555555"/>
          <w:spacing w:val="-3"/>
          <w:sz w:val="20"/>
        </w:rPr>
        <w:t xml:space="preserve"> </w:t>
      </w:r>
      <w:r>
        <w:rPr>
          <w:color w:val="555555"/>
          <w:sz w:val="20"/>
        </w:rPr>
        <w:t>–</w:t>
      </w:r>
      <w:r>
        <w:rPr>
          <w:color w:val="555555"/>
          <w:spacing w:val="-1"/>
          <w:sz w:val="20"/>
        </w:rPr>
        <w:t xml:space="preserve"> </w:t>
      </w:r>
      <w:r>
        <w:rPr>
          <w:color w:val="555555"/>
          <w:sz w:val="20"/>
        </w:rPr>
        <w:t>Khyber</w:t>
      </w:r>
      <w:r>
        <w:rPr>
          <w:color w:val="555555"/>
          <w:spacing w:val="-2"/>
          <w:sz w:val="20"/>
        </w:rPr>
        <w:t xml:space="preserve"> </w:t>
      </w:r>
      <w:r>
        <w:rPr>
          <w:color w:val="555555"/>
          <w:sz w:val="20"/>
        </w:rPr>
        <w:t>Agency,</w:t>
      </w:r>
      <w:r>
        <w:rPr>
          <w:color w:val="555555"/>
          <w:spacing w:val="1"/>
          <w:sz w:val="20"/>
        </w:rPr>
        <w:t xml:space="preserve"> </w:t>
      </w:r>
      <w:r>
        <w:rPr>
          <w:color w:val="555555"/>
          <w:sz w:val="20"/>
        </w:rPr>
        <w:t>Pakistan</w:t>
      </w:r>
    </w:p>
    <w:p w14:paraId="2E00EBAC" w14:textId="77777777" w:rsidR="001F63A8" w:rsidRDefault="00B5156A">
      <w:pPr>
        <w:spacing w:before="18"/>
        <w:ind w:left="401"/>
        <w:rPr>
          <w:sz w:val="26"/>
        </w:rPr>
      </w:pPr>
      <w:r>
        <w:pict w14:anchorId="6D99B2E7">
          <v:group id="_x0000_s1048" style="position:absolute;left:0;text-align:left;margin-left:34pt;margin-top:20.15pt;width:498.9pt;height:1.5pt;z-index:-15723520;mso-wrap-distance-left:0;mso-wrap-distance-right:0;mso-position-horizontal-relative:page" coordorigin="680,403" coordsize="9978,30">
            <v:shape id="_x0000_s1051" style="position:absolute;left:680;top:402;width:9978;height:30" coordorigin="680,403" coordsize="9978,30" path="m10658,403r-9978,l695,433r9948,l10658,403xe" fillcolor="#4d9ac9" stroked="f">
              <v:path arrowok="t"/>
            </v:shape>
            <v:shape id="_x0000_s1050" style="position:absolute;left:10643;top:402;width:15;height:30" coordorigin="10643,403" coordsize="15,30" path="m10658,403r-15,30l10658,433r,-30xe" fillcolor="#aaa" stroked="f">
              <v:path arrowok="t"/>
            </v:shape>
            <v:shape id="_x0000_s1049" style="position:absolute;left:680;top:402;width:15;height:30" coordorigin="680,403" coordsize="15,30" path="m680,403r,30l695,433,680,403xe" fillcolor="#545454" stroked="f">
              <v:path arrowok="t"/>
            </v:shape>
            <w10:wrap type="topAndBottom" anchorx="page"/>
          </v:group>
        </w:pict>
      </w:r>
      <w:r>
        <w:rPr>
          <w:rFonts w:ascii="Arial" w:hAnsi="Arial"/>
          <w:b/>
          <w:color w:val="3E3E3E"/>
          <w:sz w:val="26"/>
        </w:rPr>
        <w:t>SECONDARY</w:t>
      </w:r>
      <w:r>
        <w:rPr>
          <w:rFonts w:ascii="Arial" w:hAnsi="Arial"/>
          <w:b/>
          <w:color w:val="3E3E3E"/>
          <w:spacing w:val="-2"/>
          <w:sz w:val="26"/>
        </w:rPr>
        <w:t xml:space="preserve"> </w:t>
      </w:r>
      <w:r>
        <w:rPr>
          <w:rFonts w:ascii="Arial" w:hAnsi="Arial"/>
          <w:b/>
          <w:color w:val="3E3E3E"/>
          <w:sz w:val="26"/>
        </w:rPr>
        <w:t>SCHOOL</w:t>
      </w:r>
      <w:r>
        <w:rPr>
          <w:rFonts w:ascii="Arial" w:hAnsi="Arial"/>
          <w:b/>
          <w:color w:val="3E3E3E"/>
          <w:spacing w:val="-3"/>
          <w:sz w:val="26"/>
        </w:rPr>
        <w:t xml:space="preserve"> </w:t>
      </w:r>
      <w:r>
        <w:rPr>
          <w:rFonts w:ascii="Arial" w:hAnsi="Arial"/>
          <w:b/>
          <w:color w:val="3E3E3E"/>
          <w:sz w:val="26"/>
        </w:rPr>
        <w:t>CERTIFICATES</w:t>
      </w:r>
      <w:r>
        <w:rPr>
          <w:rFonts w:ascii="Arial" w:hAnsi="Arial"/>
          <w:b/>
          <w:color w:val="3E3E3E"/>
          <w:spacing w:val="-3"/>
          <w:sz w:val="26"/>
        </w:rPr>
        <w:t xml:space="preserve"> </w:t>
      </w:r>
      <w:r>
        <w:rPr>
          <w:rFonts w:ascii="Arial" w:hAnsi="Arial"/>
          <w:b/>
          <w:color w:val="3E3E3E"/>
          <w:sz w:val="26"/>
        </w:rPr>
        <w:t>(BISE</w:t>
      </w:r>
      <w:r>
        <w:rPr>
          <w:rFonts w:ascii="Arial" w:hAnsi="Arial"/>
          <w:b/>
          <w:color w:val="3E3E3E"/>
          <w:spacing w:val="-1"/>
          <w:sz w:val="26"/>
        </w:rPr>
        <w:t xml:space="preserve"> </w:t>
      </w:r>
      <w:r>
        <w:rPr>
          <w:rFonts w:ascii="Arial" w:hAnsi="Arial"/>
          <w:b/>
          <w:color w:val="3E3E3E"/>
          <w:sz w:val="26"/>
        </w:rPr>
        <w:t>PESHAWAR)</w:t>
      </w:r>
      <w:r>
        <w:rPr>
          <w:rFonts w:ascii="Arial" w:hAnsi="Arial"/>
          <w:b/>
          <w:color w:val="3E3E3E"/>
          <w:spacing w:val="1"/>
          <w:sz w:val="26"/>
        </w:rPr>
        <w:t xml:space="preserve"> </w:t>
      </w:r>
      <w:r>
        <w:rPr>
          <w:rFonts w:ascii="Arial" w:hAnsi="Arial"/>
          <w:b/>
          <w:color w:val="3E3E3E"/>
          <w:sz w:val="26"/>
        </w:rPr>
        <w:t>–</w:t>
      </w:r>
      <w:r>
        <w:rPr>
          <w:rFonts w:ascii="Arial" w:hAnsi="Arial"/>
          <w:b/>
          <w:color w:val="3E3E3E"/>
          <w:spacing w:val="-2"/>
          <w:sz w:val="26"/>
        </w:rPr>
        <w:t xml:space="preserve"> </w:t>
      </w:r>
      <w:r>
        <w:rPr>
          <w:color w:val="3E3E3E"/>
          <w:sz w:val="26"/>
        </w:rPr>
        <w:t>Afridi</w:t>
      </w:r>
      <w:r>
        <w:rPr>
          <w:color w:val="3E3E3E"/>
          <w:spacing w:val="-1"/>
          <w:sz w:val="26"/>
        </w:rPr>
        <w:t xml:space="preserve"> </w:t>
      </w:r>
      <w:r>
        <w:rPr>
          <w:color w:val="3E3E3E"/>
          <w:sz w:val="26"/>
        </w:rPr>
        <w:t>Model</w:t>
      </w:r>
      <w:r>
        <w:rPr>
          <w:color w:val="3E3E3E"/>
          <w:spacing w:val="-3"/>
          <w:sz w:val="26"/>
        </w:rPr>
        <w:t xml:space="preserve"> </w:t>
      </w:r>
      <w:r>
        <w:rPr>
          <w:color w:val="3E3E3E"/>
          <w:sz w:val="26"/>
        </w:rPr>
        <w:t>School</w:t>
      </w:r>
    </w:p>
    <w:p w14:paraId="745DF4AE" w14:textId="77777777" w:rsidR="001F63A8" w:rsidRDefault="00B5156A">
      <w:pPr>
        <w:spacing w:before="181"/>
        <w:ind w:left="401"/>
        <w:rPr>
          <w:rFonts w:ascii="Arial"/>
          <w:b/>
        </w:rPr>
      </w:pPr>
      <w:r>
        <w:rPr>
          <w:rFonts w:ascii="Arial"/>
          <w:b/>
          <w:w w:val="105"/>
        </w:rPr>
        <w:t>Result:</w:t>
      </w:r>
      <w:r>
        <w:rPr>
          <w:rFonts w:ascii="Arial"/>
          <w:b/>
          <w:spacing w:val="-5"/>
          <w:w w:val="105"/>
        </w:rPr>
        <w:t xml:space="preserve"> </w:t>
      </w:r>
      <w:r>
        <w:rPr>
          <w:rFonts w:ascii="Arial"/>
          <w:b/>
          <w:w w:val="105"/>
        </w:rPr>
        <w:t>931/1050</w:t>
      </w:r>
    </w:p>
    <w:p w14:paraId="5380B730" w14:textId="77777777" w:rsidR="001F63A8" w:rsidRDefault="001F63A8">
      <w:pPr>
        <w:pStyle w:val="BodyText"/>
        <w:rPr>
          <w:rFonts w:ascii="Arial"/>
          <w:b/>
          <w:sz w:val="24"/>
        </w:rPr>
      </w:pPr>
    </w:p>
    <w:p w14:paraId="0C008F92" w14:textId="77777777" w:rsidR="001F63A8" w:rsidRDefault="001F63A8">
      <w:pPr>
        <w:pStyle w:val="BodyText"/>
        <w:spacing w:before="10"/>
        <w:rPr>
          <w:rFonts w:ascii="Arial"/>
          <w:b/>
          <w:sz w:val="26"/>
        </w:rPr>
      </w:pPr>
    </w:p>
    <w:p w14:paraId="0C90936F" w14:textId="77777777" w:rsidR="001F63A8" w:rsidRDefault="00B5156A">
      <w:pPr>
        <w:pStyle w:val="Heading1"/>
      </w:pPr>
      <w:r>
        <w:pict w14:anchorId="3C714858">
          <v:rect id="_x0000_s1047" style="position:absolute;left:0;text-align:left;margin-left:34pt;margin-top:16.45pt;width:498.9pt;height:2pt;z-index:-15723008;mso-wrap-distance-left:0;mso-wrap-distance-right:0;mso-position-horizontal-relative:page" fillcolor="#4d9ac9" stroked="f">
            <w10:wrap type="topAndBottom" anchorx="page"/>
          </v:rect>
        </w:pict>
      </w:r>
      <w:r>
        <w:rPr>
          <w:noProof/>
        </w:rPr>
        <w:drawing>
          <wp:anchor distT="0" distB="0" distL="0" distR="0" simplePos="0" relativeHeight="15735808" behindDoc="0" locked="0" layoutInCell="1" allowOverlap="1" wp14:anchorId="60F13EB2" wp14:editId="21FF0DA1">
            <wp:simplePos x="0" y="0"/>
            <wp:positionH relativeFrom="page">
              <wp:posOffset>251459</wp:posOffset>
            </wp:positionH>
            <wp:positionV relativeFrom="paragraph">
              <wp:posOffset>79171</wp:posOffset>
            </wp:positionV>
            <wp:extent cx="71755" cy="71753"/>
            <wp:effectExtent l="0" t="0" r="0" b="0"/>
            <wp:wrapNone/>
            <wp:docPr id="5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3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755" cy="717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LANGUAGE</w:t>
      </w:r>
      <w:r>
        <w:rPr>
          <w:spacing w:val="-3"/>
        </w:rPr>
        <w:t xml:space="preserve"> </w:t>
      </w:r>
      <w:r>
        <w:t>SKILLS</w:t>
      </w:r>
    </w:p>
    <w:p w14:paraId="2174B010" w14:textId="77777777" w:rsidR="001F63A8" w:rsidRDefault="00B5156A">
      <w:pPr>
        <w:tabs>
          <w:tab w:val="left" w:pos="2432"/>
        </w:tabs>
        <w:spacing w:before="157"/>
        <w:ind w:left="401"/>
        <w:rPr>
          <w:rFonts w:ascii="Arial"/>
          <w:b/>
        </w:rPr>
      </w:pPr>
      <w:r>
        <w:t>Mother</w:t>
      </w:r>
      <w:r>
        <w:rPr>
          <w:spacing w:val="6"/>
        </w:rPr>
        <w:t xml:space="preserve"> </w:t>
      </w:r>
      <w:r>
        <w:t>tongue(s):</w:t>
      </w:r>
      <w:r>
        <w:tab/>
      </w:r>
      <w:r>
        <w:rPr>
          <w:rFonts w:ascii="Arial"/>
          <w:b/>
        </w:rPr>
        <w:t>PASHTO</w:t>
      </w:r>
    </w:p>
    <w:p w14:paraId="14932C22" w14:textId="77777777" w:rsidR="001F63A8" w:rsidRDefault="00B5156A">
      <w:pPr>
        <w:tabs>
          <w:tab w:val="left" w:pos="2461"/>
        </w:tabs>
        <w:spacing w:before="154"/>
        <w:ind w:left="401"/>
        <w:rPr>
          <w:rFonts w:ascii="Arial"/>
          <w:b/>
        </w:rPr>
      </w:pPr>
      <w:r>
        <w:t>Other</w:t>
      </w:r>
      <w:r>
        <w:rPr>
          <w:spacing w:val="-2"/>
        </w:rPr>
        <w:t xml:space="preserve"> </w:t>
      </w:r>
      <w:r>
        <w:t>language(s):</w:t>
      </w:r>
      <w:r>
        <w:tab/>
      </w:r>
      <w:r>
        <w:rPr>
          <w:rFonts w:ascii="Arial"/>
          <w:b/>
        </w:rPr>
        <w:t>ENGLISH,</w:t>
      </w:r>
      <w:r>
        <w:rPr>
          <w:rFonts w:ascii="Arial"/>
          <w:b/>
          <w:spacing w:val="-5"/>
        </w:rPr>
        <w:t xml:space="preserve"> </w:t>
      </w:r>
      <w:r>
        <w:rPr>
          <w:rFonts w:ascii="Arial"/>
          <w:b/>
        </w:rPr>
        <w:t>URDU,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</w:rPr>
        <w:t>JAPANESE</w:t>
      </w:r>
    </w:p>
    <w:p w14:paraId="6D10D16A" w14:textId="77777777" w:rsidR="001F63A8" w:rsidRDefault="001F63A8">
      <w:pPr>
        <w:pStyle w:val="BodyText"/>
        <w:rPr>
          <w:rFonts w:ascii="Arial"/>
          <w:b/>
          <w:sz w:val="26"/>
        </w:rPr>
      </w:pPr>
    </w:p>
    <w:p w14:paraId="393ED122" w14:textId="77777777" w:rsidR="001F63A8" w:rsidRDefault="001F63A8">
      <w:pPr>
        <w:pStyle w:val="BodyText"/>
        <w:spacing w:before="8"/>
        <w:rPr>
          <w:rFonts w:ascii="Arial"/>
          <w:b/>
          <w:sz w:val="29"/>
        </w:rPr>
      </w:pPr>
    </w:p>
    <w:p w14:paraId="39E9E87B" w14:textId="77777777" w:rsidR="001F63A8" w:rsidRDefault="00B5156A">
      <w:pPr>
        <w:pStyle w:val="Heading1"/>
      </w:pPr>
      <w:r>
        <w:pict w14:anchorId="50BAA098">
          <v:rect id="_x0000_s1046" style="position:absolute;left:0;text-align:left;margin-left:34pt;margin-top:16.45pt;width:498.9pt;height:2pt;z-index:-15722496;mso-wrap-distance-left:0;mso-wrap-distance-right:0;mso-position-horizontal-relative:page" fillcolor="#4d9ac9" stroked="f">
            <w10:wrap type="topAndBottom" anchorx="page"/>
          </v:rect>
        </w:pict>
      </w:r>
      <w:r>
        <w:rPr>
          <w:noProof/>
        </w:rPr>
        <w:drawing>
          <wp:anchor distT="0" distB="0" distL="0" distR="0" simplePos="0" relativeHeight="15736320" behindDoc="0" locked="0" layoutInCell="1" allowOverlap="1" wp14:anchorId="22AFCF85" wp14:editId="4DB8F529">
            <wp:simplePos x="0" y="0"/>
            <wp:positionH relativeFrom="page">
              <wp:posOffset>251459</wp:posOffset>
            </wp:positionH>
            <wp:positionV relativeFrom="paragraph">
              <wp:posOffset>79550</wp:posOffset>
            </wp:positionV>
            <wp:extent cx="71755" cy="71754"/>
            <wp:effectExtent l="0" t="0" r="0" b="0"/>
            <wp:wrapNone/>
            <wp:docPr id="7" name="image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4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755" cy="717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PROJECTS</w:t>
      </w:r>
    </w:p>
    <w:p w14:paraId="5D889C6F" w14:textId="77777777" w:rsidR="001F63A8" w:rsidRDefault="00B5156A">
      <w:pPr>
        <w:pStyle w:val="Heading3"/>
        <w:spacing w:before="204" w:line="232" w:lineRule="auto"/>
        <w:ind w:right="229"/>
      </w:pPr>
      <w:r>
        <w:t>Green synthesis of silver nanoparticles in aloe vera plant extract prepared via a hydrothermal</w:t>
      </w:r>
      <w:r>
        <w:rPr>
          <w:spacing w:val="-59"/>
        </w:rPr>
        <w:t xml:space="preserve"> </w:t>
      </w:r>
      <w:r>
        <w:t>method</w:t>
      </w:r>
    </w:p>
    <w:p w14:paraId="5CE641CA" w14:textId="77777777" w:rsidR="001F63A8" w:rsidRDefault="00B5156A">
      <w:pPr>
        <w:pStyle w:val="ListParagraph"/>
        <w:numPr>
          <w:ilvl w:val="1"/>
          <w:numId w:val="2"/>
        </w:numPr>
        <w:tabs>
          <w:tab w:val="left" w:pos="1003"/>
        </w:tabs>
        <w:spacing w:before="20" w:line="211" w:lineRule="auto"/>
        <w:ind w:right="1598"/>
      </w:pPr>
      <w:r>
        <w:rPr>
          <w:spacing w:val="-1"/>
          <w:w w:val="105"/>
        </w:rPr>
        <w:t>Silver</w:t>
      </w:r>
      <w:r>
        <w:rPr>
          <w:spacing w:val="-20"/>
          <w:w w:val="105"/>
        </w:rPr>
        <w:t xml:space="preserve"> </w:t>
      </w:r>
      <w:r>
        <w:rPr>
          <w:spacing w:val="-1"/>
          <w:w w:val="105"/>
        </w:rPr>
        <w:t>nitrate</w:t>
      </w:r>
      <w:r>
        <w:rPr>
          <w:spacing w:val="-18"/>
          <w:w w:val="105"/>
        </w:rPr>
        <w:t xml:space="preserve"> </w:t>
      </w:r>
      <w:r>
        <w:rPr>
          <w:spacing w:val="-1"/>
          <w:w w:val="105"/>
        </w:rPr>
        <w:t>was</w:t>
      </w:r>
      <w:r>
        <w:rPr>
          <w:spacing w:val="-19"/>
          <w:w w:val="105"/>
        </w:rPr>
        <w:t xml:space="preserve"> </w:t>
      </w:r>
      <w:r>
        <w:rPr>
          <w:spacing w:val="-1"/>
          <w:w w:val="105"/>
        </w:rPr>
        <w:t>reduced</w:t>
      </w:r>
      <w:r>
        <w:rPr>
          <w:spacing w:val="-16"/>
          <w:w w:val="105"/>
        </w:rPr>
        <w:t xml:space="preserve"> </w:t>
      </w:r>
      <w:r>
        <w:rPr>
          <w:spacing w:val="-1"/>
          <w:w w:val="105"/>
        </w:rPr>
        <w:t>in</w:t>
      </w:r>
      <w:r>
        <w:rPr>
          <w:spacing w:val="-19"/>
          <w:w w:val="105"/>
        </w:rPr>
        <w:t xml:space="preserve"> </w:t>
      </w:r>
      <w:r>
        <w:rPr>
          <w:spacing w:val="-1"/>
          <w:w w:val="105"/>
        </w:rPr>
        <w:t>an</w:t>
      </w:r>
      <w:r>
        <w:rPr>
          <w:spacing w:val="-22"/>
          <w:w w:val="105"/>
        </w:rPr>
        <w:t xml:space="preserve"> </w:t>
      </w:r>
      <w:r>
        <w:rPr>
          <w:spacing w:val="-1"/>
          <w:w w:val="105"/>
        </w:rPr>
        <w:t>aloe</w:t>
      </w:r>
      <w:r>
        <w:rPr>
          <w:spacing w:val="-18"/>
          <w:w w:val="105"/>
        </w:rPr>
        <w:t xml:space="preserve"> </w:t>
      </w:r>
      <w:r>
        <w:rPr>
          <w:spacing w:val="-1"/>
          <w:w w:val="105"/>
        </w:rPr>
        <w:t>vera</w:t>
      </w:r>
      <w:r>
        <w:rPr>
          <w:spacing w:val="-19"/>
          <w:w w:val="105"/>
        </w:rPr>
        <w:t xml:space="preserve"> </w:t>
      </w:r>
      <w:r>
        <w:rPr>
          <w:spacing w:val="-1"/>
          <w:w w:val="105"/>
        </w:rPr>
        <w:t>plant-extract</w:t>
      </w:r>
      <w:r>
        <w:rPr>
          <w:spacing w:val="-20"/>
          <w:w w:val="105"/>
        </w:rPr>
        <w:t xml:space="preserve"> </w:t>
      </w:r>
      <w:r>
        <w:rPr>
          <w:w w:val="105"/>
        </w:rPr>
        <w:t>solution</w:t>
      </w:r>
      <w:r>
        <w:rPr>
          <w:spacing w:val="-19"/>
          <w:w w:val="105"/>
        </w:rPr>
        <w:t xml:space="preserve"> </w:t>
      </w:r>
      <w:r>
        <w:rPr>
          <w:w w:val="105"/>
        </w:rPr>
        <w:t>under</w:t>
      </w:r>
      <w:r>
        <w:rPr>
          <w:spacing w:val="-19"/>
          <w:w w:val="105"/>
        </w:rPr>
        <w:t xml:space="preserve"> </w:t>
      </w:r>
      <w:r>
        <w:rPr>
          <w:w w:val="105"/>
        </w:rPr>
        <w:t>a</w:t>
      </w:r>
      <w:r>
        <w:rPr>
          <w:spacing w:val="-21"/>
          <w:w w:val="105"/>
        </w:rPr>
        <w:t xml:space="preserve"> </w:t>
      </w:r>
      <w:r>
        <w:rPr>
          <w:w w:val="105"/>
        </w:rPr>
        <w:t>hydrothermal</w:t>
      </w:r>
      <w:r>
        <w:rPr>
          <w:spacing w:val="-49"/>
          <w:w w:val="105"/>
        </w:rPr>
        <w:t xml:space="preserve"> </w:t>
      </w:r>
      <w:r>
        <w:rPr>
          <w:w w:val="105"/>
        </w:rPr>
        <w:t>condition.</w:t>
      </w:r>
    </w:p>
    <w:p w14:paraId="0876B8B4" w14:textId="77777777" w:rsidR="001F63A8" w:rsidRDefault="00B5156A">
      <w:pPr>
        <w:pStyle w:val="ListParagraph"/>
        <w:numPr>
          <w:ilvl w:val="1"/>
          <w:numId w:val="2"/>
        </w:numPr>
        <w:tabs>
          <w:tab w:val="left" w:pos="1003"/>
        </w:tabs>
        <w:spacing w:line="258" w:lineRule="exact"/>
      </w:pPr>
      <w:r>
        <w:t>Aloe</w:t>
      </w:r>
      <w:r>
        <w:rPr>
          <w:spacing w:val="-3"/>
        </w:rPr>
        <w:t xml:space="preserve"> </w:t>
      </w:r>
      <w:r>
        <w:t>vera</w:t>
      </w:r>
      <w:r>
        <w:rPr>
          <w:spacing w:val="-3"/>
        </w:rPr>
        <w:t xml:space="preserve"> </w:t>
      </w:r>
      <w:r>
        <w:t>plant extract</w:t>
      </w:r>
      <w:r>
        <w:rPr>
          <w:spacing w:val="-1"/>
        </w:rPr>
        <w:t xml:space="preserve"> </w:t>
      </w:r>
      <w:r>
        <w:t>solutions</w:t>
      </w:r>
      <w:r>
        <w:rPr>
          <w:spacing w:val="-2"/>
        </w:rPr>
        <w:t xml:space="preserve"> </w:t>
      </w:r>
      <w:r>
        <w:t>were</w:t>
      </w:r>
      <w:r>
        <w:rPr>
          <w:spacing w:val="-2"/>
        </w:rPr>
        <w:t xml:space="preserve"> </w:t>
      </w:r>
      <w:r>
        <w:t>used</w:t>
      </w:r>
      <w:r>
        <w:rPr>
          <w:spacing w:val="-1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t>both</w:t>
      </w:r>
      <w:r>
        <w:rPr>
          <w:spacing w:val="-3"/>
        </w:rPr>
        <w:t xml:space="preserve"> </w:t>
      </w:r>
      <w:r>
        <w:t>reducing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stabilizing</w:t>
      </w:r>
      <w:r>
        <w:rPr>
          <w:spacing w:val="36"/>
        </w:rPr>
        <w:t xml:space="preserve"> </w:t>
      </w:r>
      <w:r>
        <w:t>agents.</w:t>
      </w:r>
    </w:p>
    <w:p w14:paraId="4D988E75" w14:textId="77777777" w:rsidR="001F63A8" w:rsidRDefault="00B5156A">
      <w:pPr>
        <w:pStyle w:val="ListParagraph"/>
        <w:numPr>
          <w:ilvl w:val="1"/>
          <w:numId w:val="2"/>
        </w:numPr>
        <w:tabs>
          <w:tab w:val="left" w:pos="1003"/>
        </w:tabs>
        <w:spacing w:line="278" w:lineRule="exact"/>
      </w:pPr>
      <w:r>
        <w:rPr>
          <w:w w:val="105"/>
        </w:rPr>
        <w:t>Fine spherically</w:t>
      </w:r>
      <w:r>
        <w:rPr>
          <w:spacing w:val="1"/>
          <w:w w:val="105"/>
        </w:rPr>
        <w:t xml:space="preserve"> </w:t>
      </w:r>
      <w:r>
        <w:rPr>
          <w:w w:val="105"/>
        </w:rPr>
        <w:t>shaped</w:t>
      </w:r>
      <w:r>
        <w:rPr>
          <w:spacing w:val="2"/>
          <w:w w:val="105"/>
        </w:rPr>
        <w:t xml:space="preserve"> </w:t>
      </w:r>
      <w:r>
        <w:rPr>
          <w:w w:val="105"/>
        </w:rPr>
        <w:t>nanoparticles</w:t>
      </w:r>
      <w:r>
        <w:rPr>
          <w:spacing w:val="1"/>
          <w:w w:val="105"/>
        </w:rPr>
        <w:t xml:space="preserve"> </w:t>
      </w:r>
      <w:r>
        <w:rPr>
          <w:w w:val="105"/>
        </w:rPr>
        <w:t>wereobtained.</w:t>
      </w:r>
    </w:p>
    <w:p w14:paraId="709DF9C4" w14:textId="77777777" w:rsidR="001F63A8" w:rsidRDefault="001F63A8">
      <w:pPr>
        <w:pStyle w:val="BodyText"/>
        <w:spacing w:before="6"/>
      </w:pPr>
    </w:p>
    <w:p w14:paraId="7783B72E" w14:textId="77777777" w:rsidR="001F63A8" w:rsidRDefault="00B5156A">
      <w:pPr>
        <w:pStyle w:val="Heading3"/>
        <w:spacing w:before="1" w:line="247" w:lineRule="auto"/>
      </w:pPr>
      <w:r>
        <w:rPr>
          <w:spacing w:val="-1"/>
        </w:rPr>
        <w:t>Development</w:t>
      </w:r>
      <w:r>
        <w:rPr>
          <w:spacing w:val="-22"/>
        </w:rPr>
        <w:t xml:space="preserve"> </w:t>
      </w:r>
      <w:r>
        <w:rPr>
          <w:spacing w:val="-1"/>
        </w:rPr>
        <w:t>and</w:t>
      </w:r>
      <w:r>
        <w:rPr>
          <w:spacing w:val="-19"/>
        </w:rPr>
        <w:t xml:space="preserve"> </w:t>
      </w:r>
      <w:r>
        <w:rPr>
          <w:spacing w:val="-1"/>
        </w:rPr>
        <w:t>Characterization</w:t>
      </w:r>
      <w:r>
        <w:rPr>
          <w:spacing w:val="-17"/>
        </w:rPr>
        <w:t xml:space="preserve"> </w:t>
      </w:r>
      <w:r>
        <w:t>of</w:t>
      </w:r>
      <w:r>
        <w:rPr>
          <w:spacing w:val="-19"/>
        </w:rPr>
        <w:t xml:space="preserve"> </w:t>
      </w:r>
      <w:r>
        <w:t>Electro-less</w:t>
      </w:r>
      <w:r>
        <w:rPr>
          <w:spacing w:val="-18"/>
        </w:rPr>
        <w:t xml:space="preserve"> </w:t>
      </w:r>
      <w:r>
        <w:t>Nickel-Phosphorous</w:t>
      </w:r>
      <w:r>
        <w:rPr>
          <w:spacing w:val="-18"/>
        </w:rPr>
        <w:t xml:space="preserve"> </w:t>
      </w:r>
      <w:r>
        <w:t>coating</w:t>
      </w:r>
      <w:r>
        <w:rPr>
          <w:spacing w:val="-20"/>
        </w:rPr>
        <w:t xml:space="preserve"> </w:t>
      </w:r>
      <w:r>
        <w:t>on</w:t>
      </w:r>
      <w:r>
        <w:rPr>
          <w:spacing w:val="-23"/>
        </w:rPr>
        <w:t xml:space="preserve"> </w:t>
      </w:r>
      <w:r>
        <w:t>Al</w:t>
      </w:r>
      <w:r>
        <w:rPr>
          <w:spacing w:val="-19"/>
        </w:rPr>
        <w:t xml:space="preserve"> </w:t>
      </w:r>
      <w:r>
        <w:t>7075-t6</w:t>
      </w:r>
      <w:r>
        <w:rPr>
          <w:spacing w:val="-58"/>
        </w:rPr>
        <w:t xml:space="preserve"> </w:t>
      </w:r>
      <w:r>
        <w:t>substrate</w:t>
      </w:r>
      <w:r>
        <w:rPr>
          <w:spacing w:val="-3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aerospace</w:t>
      </w:r>
      <w:r>
        <w:rPr>
          <w:spacing w:val="-8"/>
        </w:rPr>
        <w:t xml:space="preserve"> </w:t>
      </w:r>
      <w:r>
        <w:t>application</w:t>
      </w:r>
    </w:p>
    <w:p w14:paraId="13175DF8" w14:textId="77777777" w:rsidR="001F63A8" w:rsidRDefault="00B5156A">
      <w:pPr>
        <w:pStyle w:val="ListParagraph"/>
        <w:numPr>
          <w:ilvl w:val="1"/>
          <w:numId w:val="2"/>
        </w:numPr>
        <w:tabs>
          <w:tab w:val="left" w:pos="1003"/>
        </w:tabs>
        <w:spacing w:line="213" w:lineRule="auto"/>
        <w:ind w:right="850"/>
      </w:pPr>
      <w:r>
        <w:rPr>
          <w:spacing w:val="-1"/>
          <w:w w:val="105"/>
        </w:rPr>
        <w:t>Electroless</w:t>
      </w:r>
      <w:r>
        <w:rPr>
          <w:spacing w:val="-22"/>
          <w:w w:val="105"/>
        </w:rPr>
        <w:t xml:space="preserve"> </w:t>
      </w:r>
      <w:r>
        <w:rPr>
          <w:spacing w:val="-1"/>
          <w:w w:val="105"/>
        </w:rPr>
        <w:t>Ni-P</w:t>
      </w:r>
      <w:r>
        <w:rPr>
          <w:spacing w:val="-22"/>
          <w:w w:val="105"/>
        </w:rPr>
        <w:t xml:space="preserve"> </w:t>
      </w:r>
      <w:r>
        <w:rPr>
          <w:spacing w:val="-1"/>
          <w:w w:val="105"/>
        </w:rPr>
        <w:t>coating</w:t>
      </w:r>
      <w:r>
        <w:rPr>
          <w:spacing w:val="-23"/>
          <w:w w:val="105"/>
        </w:rPr>
        <w:t xml:space="preserve"> </w:t>
      </w:r>
      <w:r>
        <w:rPr>
          <w:w w:val="105"/>
        </w:rPr>
        <w:t>was</w:t>
      </w:r>
      <w:r>
        <w:rPr>
          <w:spacing w:val="-22"/>
          <w:w w:val="105"/>
        </w:rPr>
        <w:t xml:space="preserve"> </w:t>
      </w:r>
      <w:r>
        <w:rPr>
          <w:w w:val="105"/>
        </w:rPr>
        <w:t>developed</w:t>
      </w:r>
      <w:r>
        <w:rPr>
          <w:spacing w:val="-24"/>
          <w:w w:val="105"/>
        </w:rPr>
        <w:t xml:space="preserve"> </w:t>
      </w:r>
      <w:r>
        <w:rPr>
          <w:w w:val="105"/>
        </w:rPr>
        <w:t>from</w:t>
      </w:r>
      <w:r>
        <w:rPr>
          <w:spacing w:val="-22"/>
          <w:w w:val="105"/>
        </w:rPr>
        <w:t xml:space="preserve"> </w:t>
      </w:r>
      <w:r>
        <w:rPr>
          <w:w w:val="105"/>
        </w:rPr>
        <w:t>a</w:t>
      </w:r>
      <w:r>
        <w:rPr>
          <w:spacing w:val="-23"/>
          <w:w w:val="105"/>
        </w:rPr>
        <w:t xml:space="preserve"> </w:t>
      </w:r>
      <w:r>
        <w:rPr>
          <w:w w:val="105"/>
        </w:rPr>
        <w:t>bath</w:t>
      </w:r>
      <w:r>
        <w:rPr>
          <w:spacing w:val="-24"/>
          <w:w w:val="105"/>
        </w:rPr>
        <w:t xml:space="preserve"> </w:t>
      </w:r>
      <w:r>
        <w:rPr>
          <w:w w:val="105"/>
        </w:rPr>
        <w:t>usingsodium</w:t>
      </w:r>
      <w:r>
        <w:rPr>
          <w:spacing w:val="-22"/>
          <w:w w:val="105"/>
        </w:rPr>
        <w:t xml:space="preserve"> </w:t>
      </w:r>
      <w:r>
        <w:rPr>
          <w:w w:val="105"/>
        </w:rPr>
        <w:t>hypophosphite</w:t>
      </w:r>
      <w:r>
        <w:rPr>
          <w:spacing w:val="-19"/>
          <w:w w:val="105"/>
        </w:rPr>
        <w:t xml:space="preserve"> </w:t>
      </w:r>
      <w:r>
        <w:rPr>
          <w:w w:val="105"/>
        </w:rPr>
        <w:t>as</w:t>
      </w:r>
      <w:r>
        <w:rPr>
          <w:spacing w:val="-22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w w:val="105"/>
        </w:rPr>
        <w:t>reducing</w:t>
      </w:r>
      <w:r>
        <w:rPr>
          <w:spacing w:val="-49"/>
          <w:w w:val="105"/>
        </w:rPr>
        <w:t xml:space="preserve"> </w:t>
      </w:r>
      <w:r>
        <w:rPr>
          <w:w w:val="105"/>
        </w:rPr>
        <w:t>agent</w:t>
      </w:r>
      <w:r>
        <w:rPr>
          <w:spacing w:val="-1"/>
          <w:w w:val="105"/>
        </w:rPr>
        <w:t xml:space="preserve"> </w:t>
      </w:r>
      <w:r>
        <w:rPr>
          <w:w w:val="105"/>
        </w:rPr>
        <w:t>and</w:t>
      </w:r>
      <w:r>
        <w:rPr>
          <w:spacing w:val="1"/>
          <w:w w:val="105"/>
        </w:rPr>
        <w:t xml:space="preserve"> </w:t>
      </w:r>
      <w:r>
        <w:rPr>
          <w:w w:val="105"/>
        </w:rPr>
        <w:t>Nickel Chloride</w:t>
      </w:r>
      <w:r>
        <w:rPr>
          <w:spacing w:val="2"/>
          <w:w w:val="105"/>
        </w:rPr>
        <w:t xml:space="preserve"> </w:t>
      </w:r>
      <w:r>
        <w:rPr>
          <w:w w:val="105"/>
        </w:rPr>
        <w:t>as</w:t>
      </w:r>
      <w:r>
        <w:rPr>
          <w:spacing w:val="2"/>
          <w:w w:val="105"/>
        </w:rPr>
        <w:t xml:space="preserve"> </w:t>
      </w:r>
      <w:r>
        <w:rPr>
          <w:w w:val="105"/>
        </w:rPr>
        <w:t>a source of</w:t>
      </w:r>
      <w:r>
        <w:rPr>
          <w:spacing w:val="-1"/>
          <w:w w:val="105"/>
        </w:rPr>
        <w:t xml:space="preserve"> </w:t>
      </w:r>
      <w:r>
        <w:rPr>
          <w:w w:val="105"/>
        </w:rPr>
        <w:t>Nickel</w:t>
      </w:r>
      <w:r>
        <w:rPr>
          <w:spacing w:val="-15"/>
          <w:w w:val="105"/>
        </w:rPr>
        <w:t xml:space="preserve"> </w:t>
      </w:r>
      <w:r>
        <w:rPr>
          <w:w w:val="105"/>
        </w:rPr>
        <w:t>ions</w:t>
      </w:r>
    </w:p>
    <w:p w14:paraId="027CA91F" w14:textId="77777777" w:rsidR="001F63A8" w:rsidRDefault="00B5156A">
      <w:pPr>
        <w:pStyle w:val="ListParagraph"/>
        <w:numPr>
          <w:ilvl w:val="1"/>
          <w:numId w:val="2"/>
        </w:numPr>
        <w:tabs>
          <w:tab w:val="left" w:pos="1003"/>
        </w:tabs>
        <w:spacing w:line="211" w:lineRule="auto"/>
        <w:ind w:right="4871"/>
      </w:pPr>
      <w:r>
        <w:t>The</w:t>
      </w:r>
      <w:r>
        <w:rPr>
          <w:spacing w:val="24"/>
        </w:rPr>
        <w:t xml:space="preserve"> </w:t>
      </w:r>
      <w:r>
        <w:t>Ni-P</w:t>
      </w:r>
      <w:r>
        <w:rPr>
          <w:spacing w:val="25"/>
        </w:rPr>
        <w:t xml:space="preserve"> </w:t>
      </w:r>
      <w:r>
        <w:t>coating</w:t>
      </w:r>
      <w:r>
        <w:rPr>
          <w:spacing w:val="27"/>
        </w:rPr>
        <w:t xml:space="preserve"> </w:t>
      </w:r>
      <w:r>
        <w:t>displaysahomogeneous,</w:t>
      </w:r>
      <w:r>
        <w:rPr>
          <w:spacing w:val="25"/>
        </w:rPr>
        <w:t xml:space="preserve"> </w:t>
      </w:r>
      <w:r>
        <w:t>smooth</w:t>
      </w:r>
      <w:r>
        <w:rPr>
          <w:spacing w:val="1"/>
        </w:rPr>
        <w:t xml:space="preserve"> </w:t>
      </w:r>
      <w:r>
        <w:rPr>
          <w:spacing w:val="-1"/>
          <w:w w:val="105"/>
        </w:rPr>
        <w:t>morphology</w:t>
      </w:r>
      <w:r>
        <w:rPr>
          <w:spacing w:val="-11"/>
          <w:w w:val="105"/>
        </w:rPr>
        <w:t xml:space="preserve"> </w:t>
      </w:r>
      <w:r>
        <w:rPr>
          <w:spacing w:val="-1"/>
          <w:w w:val="105"/>
        </w:rPr>
        <w:t>with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spherical</w:t>
      </w:r>
      <w:r>
        <w:rPr>
          <w:spacing w:val="-10"/>
          <w:w w:val="105"/>
        </w:rPr>
        <w:t xml:space="preserve"> </w:t>
      </w:r>
      <w:r>
        <w:rPr>
          <w:spacing w:val="-1"/>
          <w:w w:val="105"/>
        </w:rPr>
        <w:t>grains</w:t>
      </w:r>
      <w:r>
        <w:rPr>
          <w:spacing w:val="-11"/>
          <w:w w:val="105"/>
        </w:rPr>
        <w:t xml:space="preserve"> </w:t>
      </w:r>
      <w:r>
        <w:rPr>
          <w:w w:val="105"/>
        </w:rPr>
        <w:t>structure.</w:t>
      </w:r>
    </w:p>
    <w:p w14:paraId="0370BC51" w14:textId="77777777" w:rsidR="001F63A8" w:rsidRDefault="00B5156A">
      <w:pPr>
        <w:pStyle w:val="ListParagraph"/>
        <w:numPr>
          <w:ilvl w:val="1"/>
          <w:numId w:val="2"/>
        </w:numPr>
        <w:tabs>
          <w:tab w:val="left" w:pos="1003"/>
        </w:tabs>
        <w:spacing w:line="256" w:lineRule="exact"/>
      </w:pPr>
      <w:r>
        <w:lastRenderedPageBreak/>
        <w:t>The</w:t>
      </w:r>
      <w:r>
        <w:rPr>
          <w:spacing w:val="2"/>
        </w:rPr>
        <w:t xml:space="preserve"> </w:t>
      </w:r>
      <w:r>
        <w:t>Ni-P</w:t>
      </w:r>
      <w:r>
        <w:rPr>
          <w:spacing w:val="2"/>
        </w:rPr>
        <w:t xml:space="preserve"> </w:t>
      </w:r>
      <w:r>
        <w:t>coated samples</w:t>
      </w:r>
      <w:r>
        <w:rPr>
          <w:spacing w:val="5"/>
        </w:rPr>
        <w:t xml:space="preserve"> </w:t>
      </w:r>
      <w:r>
        <w:t>have</w:t>
      </w:r>
      <w:r>
        <w:rPr>
          <w:spacing w:val="64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high</w:t>
      </w:r>
      <w:r>
        <w:rPr>
          <w:spacing w:val="-2"/>
        </w:rPr>
        <w:t xml:space="preserve"> </w:t>
      </w:r>
      <w:r>
        <w:t>corrosion</w:t>
      </w:r>
      <w:r>
        <w:rPr>
          <w:spacing w:val="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wear</w:t>
      </w:r>
      <w:r>
        <w:rPr>
          <w:spacing w:val="-2"/>
        </w:rPr>
        <w:t xml:space="preserve"> </w:t>
      </w:r>
      <w:r>
        <w:t>resistance</w:t>
      </w:r>
      <w:r>
        <w:rPr>
          <w:spacing w:val="2"/>
        </w:rPr>
        <w:t xml:space="preserve"> </w:t>
      </w:r>
      <w:r>
        <w:t>compared</w:t>
      </w:r>
      <w:r>
        <w:rPr>
          <w:spacing w:val="3"/>
        </w:rPr>
        <w:t xml:space="preserve"> </w:t>
      </w:r>
      <w:r>
        <w:t>to</w:t>
      </w:r>
      <w:r>
        <w:rPr>
          <w:spacing w:val="2"/>
        </w:rPr>
        <w:t xml:space="preserve"> </w:t>
      </w:r>
      <w:r>
        <w:t>uncoated</w:t>
      </w:r>
      <w:r>
        <w:rPr>
          <w:spacing w:val="34"/>
        </w:rPr>
        <w:t xml:space="preserve"> </w:t>
      </w:r>
      <w:r>
        <w:t>sample</w:t>
      </w:r>
    </w:p>
    <w:p w14:paraId="16F52FCB" w14:textId="77777777" w:rsidR="001F63A8" w:rsidRDefault="00B5156A">
      <w:pPr>
        <w:pStyle w:val="Heading3"/>
        <w:spacing w:before="220" w:line="230" w:lineRule="auto"/>
        <w:ind w:right="915"/>
      </w:pPr>
      <w:r>
        <w:t xml:space="preserve">Fabrication and characterization of carbon/glass </w:t>
      </w:r>
      <w:r>
        <w:rPr>
          <w:rFonts w:ascii="Times New Roman" w:hAnsi="Times New Roman"/>
        </w:rPr>
        <w:t>ﬁ</w:t>
      </w:r>
      <w:r>
        <w:t>ber reinforced epoxy hybrid polymer</w:t>
      </w:r>
      <w:r>
        <w:rPr>
          <w:spacing w:val="-59"/>
        </w:rPr>
        <w:t xml:space="preserve"> </w:t>
      </w:r>
      <w:r>
        <w:t>composites</w:t>
      </w:r>
    </w:p>
    <w:p w14:paraId="57374A57" w14:textId="77777777" w:rsidR="001F63A8" w:rsidRDefault="00B5156A">
      <w:pPr>
        <w:pStyle w:val="ListParagraph"/>
        <w:numPr>
          <w:ilvl w:val="1"/>
          <w:numId w:val="2"/>
        </w:numPr>
        <w:tabs>
          <w:tab w:val="left" w:pos="1003"/>
        </w:tabs>
        <w:spacing w:before="23" w:line="201" w:lineRule="auto"/>
        <w:ind w:right="800"/>
      </w:pPr>
      <w:r>
        <w:t>To</w:t>
      </w:r>
      <w:r>
        <w:rPr>
          <w:spacing w:val="1"/>
        </w:rPr>
        <w:t xml:space="preserve"> </w:t>
      </w:r>
      <w:r>
        <w:rPr>
          <w:w w:val="102"/>
        </w:rPr>
        <w:t>fa</w:t>
      </w:r>
      <w:r>
        <w:rPr>
          <w:spacing w:val="-1"/>
          <w:w w:val="102"/>
        </w:rPr>
        <w:t>b</w:t>
      </w:r>
      <w:r>
        <w:rPr>
          <w:w w:val="102"/>
        </w:rPr>
        <w:t>r</w:t>
      </w:r>
      <w:r>
        <w:rPr>
          <w:spacing w:val="-4"/>
          <w:w w:val="102"/>
        </w:rPr>
        <w:t>i</w:t>
      </w:r>
      <w:r>
        <w:rPr>
          <w:w w:val="102"/>
        </w:rPr>
        <w:t>c</w:t>
      </w:r>
      <w:r>
        <w:rPr>
          <w:spacing w:val="-2"/>
          <w:w w:val="102"/>
        </w:rPr>
        <w:t>a</w:t>
      </w:r>
      <w:r>
        <w:rPr>
          <w:spacing w:val="1"/>
          <w:w w:val="102"/>
        </w:rPr>
        <w:t>t</w:t>
      </w:r>
      <w:r>
        <w:rPr>
          <w:w w:val="102"/>
        </w:rPr>
        <w:t>e</w:t>
      </w:r>
      <w:r>
        <w:rPr>
          <w:spacing w:val="1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-1"/>
        </w:rPr>
        <w:t xml:space="preserve"> </w:t>
      </w:r>
      <w:r>
        <w:rPr>
          <w:w w:val="102"/>
        </w:rPr>
        <w:t>a</w:t>
      </w:r>
      <w:r>
        <w:rPr>
          <w:spacing w:val="-1"/>
          <w:w w:val="102"/>
        </w:rPr>
        <w:t>n</w:t>
      </w:r>
      <w:r>
        <w:rPr>
          <w:w w:val="102"/>
        </w:rPr>
        <w:t>a</w:t>
      </w:r>
      <w:r>
        <w:rPr>
          <w:spacing w:val="-2"/>
          <w:w w:val="102"/>
        </w:rPr>
        <w:t>l</w:t>
      </w:r>
      <w:r>
        <w:rPr>
          <w:w w:val="102"/>
        </w:rPr>
        <w:t>y</w:t>
      </w:r>
      <w:r>
        <w:rPr>
          <w:spacing w:val="-1"/>
          <w:w w:val="102"/>
        </w:rPr>
        <w:t>z</w:t>
      </w:r>
      <w:r>
        <w:rPr>
          <w:w w:val="102"/>
        </w:rPr>
        <w:t>e</w:t>
      </w:r>
      <w:r>
        <w:rPr>
          <w:spacing w:val="1"/>
        </w:rPr>
        <w:t xml:space="preserve"> </w:t>
      </w:r>
      <w:r>
        <w:t>t</w:t>
      </w:r>
      <w:r>
        <w:rPr>
          <w:spacing w:val="-4"/>
        </w:rPr>
        <w:t>h</w:t>
      </w:r>
      <w:r>
        <w:t>e</w:t>
      </w:r>
      <w:r>
        <w:rPr>
          <w:spacing w:val="1"/>
        </w:rPr>
        <w:t xml:space="preserve"> </w:t>
      </w:r>
      <w:r>
        <w:t>car</w:t>
      </w:r>
      <w:r>
        <w:rPr>
          <w:spacing w:val="-1"/>
        </w:rPr>
        <w:t>b</w:t>
      </w:r>
      <w:r>
        <w:rPr>
          <w:spacing w:val="1"/>
        </w:rPr>
        <w:t>o</w:t>
      </w:r>
      <w:r>
        <w:rPr>
          <w:spacing w:val="-4"/>
        </w:rPr>
        <w:t>n</w:t>
      </w:r>
      <w:r>
        <w:t>/</w:t>
      </w:r>
      <w:r>
        <w:rPr>
          <w:spacing w:val="-1"/>
        </w:rPr>
        <w:t>g</w:t>
      </w:r>
      <w:r>
        <w:t>la</w:t>
      </w:r>
      <w:r>
        <w:rPr>
          <w:spacing w:val="-1"/>
        </w:rPr>
        <w:t>s</w:t>
      </w:r>
      <w:r>
        <w:t>s</w:t>
      </w:r>
      <w:r>
        <w:rPr>
          <w:spacing w:val="-2"/>
        </w:rPr>
        <w:t xml:space="preserve"> </w:t>
      </w:r>
      <w:r>
        <w:rPr>
          <w:w w:val="47"/>
        </w:rPr>
        <w:t>f</w:t>
      </w:r>
      <w:r>
        <w:rPr>
          <w:spacing w:val="-1"/>
          <w:w w:val="47"/>
        </w:rPr>
        <w:t>i</w:t>
      </w:r>
      <w:r>
        <w:rPr>
          <w:spacing w:val="-1"/>
        </w:rPr>
        <w:t>b</w:t>
      </w:r>
      <w:r>
        <w:t>er rei</w:t>
      </w:r>
      <w:r>
        <w:rPr>
          <w:spacing w:val="1"/>
        </w:rPr>
        <w:t>n</w:t>
      </w:r>
      <w:r>
        <w:rPr>
          <w:spacing w:val="-1"/>
        </w:rPr>
        <w:t>f</w:t>
      </w:r>
      <w:r>
        <w:t>o</w:t>
      </w:r>
      <w:r>
        <w:rPr>
          <w:spacing w:val="2"/>
        </w:rPr>
        <w:t>r</w:t>
      </w:r>
      <w:r>
        <w:t>c</w:t>
      </w:r>
      <w:r>
        <w:rPr>
          <w:spacing w:val="1"/>
        </w:rPr>
        <w:t>e</w:t>
      </w:r>
      <w:r>
        <w:t>d</w:t>
      </w:r>
      <w:r>
        <w:rPr>
          <w:spacing w:val="-1"/>
        </w:rPr>
        <w:t xml:space="preserve"> </w:t>
      </w:r>
      <w:r>
        <w:rPr>
          <w:w w:val="102"/>
        </w:rPr>
        <w:t>ep</w:t>
      </w:r>
      <w:r>
        <w:rPr>
          <w:spacing w:val="1"/>
          <w:w w:val="102"/>
        </w:rPr>
        <w:t>o</w:t>
      </w:r>
      <w:r>
        <w:rPr>
          <w:w w:val="102"/>
        </w:rPr>
        <w:t>xy</w:t>
      </w:r>
      <w:r>
        <w:rPr>
          <w:spacing w:val="-1"/>
        </w:rPr>
        <w:t xml:space="preserve"> </w:t>
      </w:r>
      <w:r>
        <w:rPr>
          <w:spacing w:val="-1"/>
          <w:w w:val="102"/>
        </w:rPr>
        <w:t>h</w:t>
      </w:r>
      <w:r>
        <w:rPr>
          <w:w w:val="102"/>
        </w:rPr>
        <w:t>y</w:t>
      </w:r>
      <w:r>
        <w:rPr>
          <w:spacing w:val="-4"/>
          <w:w w:val="102"/>
        </w:rPr>
        <w:t>b</w:t>
      </w:r>
      <w:r>
        <w:rPr>
          <w:w w:val="102"/>
        </w:rPr>
        <w:t>r</w:t>
      </w:r>
      <w:r>
        <w:rPr>
          <w:spacing w:val="-1"/>
          <w:w w:val="102"/>
        </w:rPr>
        <w:t>i</w:t>
      </w:r>
      <w:r>
        <w:rPr>
          <w:w w:val="102"/>
        </w:rPr>
        <w:t>d</w:t>
      </w:r>
      <w:r>
        <w:rPr>
          <w:spacing w:val="-1"/>
        </w:rPr>
        <w:t xml:space="preserve"> </w:t>
      </w:r>
      <w:r>
        <w:t>c</w:t>
      </w:r>
      <w:r>
        <w:rPr>
          <w:spacing w:val="1"/>
        </w:rPr>
        <w:t>o</w:t>
      </w:r>
      <w:r>
        <w:t>m</w:t>
      </w:r>
      <w:r>
        <w:rPr>
          <w:spacing w:val="-1"/>
        </w:rPr>
        <w:t>p</w:t>
      </w:r>
      <w:r>
        <w:rPr>
          <w:spacing w:val="1"/>
        </w:rPr>
        <w:t>o</w:t>
      </w:r>
      <w:r>
        <w:rPr>
          <w:spacing w:val="-1"/>
        </w:rPr>
        <w:t>si</w:t>
      </w:r>
      <w:r>
        <w:rPr>
          <w:spacing w:val="1"/>
        </w:rPr>
        <w:t>t</w:t>
      </w:r>
      <w:r>
        <w:t>e</w:t>
      </w:r>
      <w:r>
        <w:rPr>
          <w:spacing w:val="1"/>
        </w:rPr>
        <w:t xml:space="preserve"> </w:t>
      </w:r>
      <w:r>
        <w:rPr>
          <w:w w:val="102"/>
        </w:rPr>
        <w:t>w</w:t>
      </w:r>
      <w:r>
        <w:rPr>
          <w:spacing w:val="-2"/>
          <w:w w:val="102"/>
        </w:rPr>
        <w:t>i</w:t>
      </w:r>
      <w:r>
        <w:rPr>
          <w:spacing w:val="1"/>
          <w:w w:val="102"/>
        </w:rPr>
        <w:t>t</w:t>
      </w:r>
      <w:r>
        <w:rPr>
          <w:w w:val="102"/>
        </w:rPr>
        <w:t>h</w:t>
      </w:r>
      <w:r>
        <w:t xml:space="preserve"> </w:t>
      </w:r>
      <w:r>
        <w:rPr>
          <w:spacing w:val="1"/>
          <w:w w:val="102"/>
        </w:rPr>
        <w:t>d</w:t>
      </w:r>
      <w:r>
        <w:rPr>
          <w:spacing w:val="-2"/>
          <w:w w:val="102"/>
        </w:rPr>
        <w:t>i</w:t>
      </w:r>
      <w:r>
        <w:rPr>
          <w:spacing w:val="-1"/>
          <w:w w:val="54"/>
        </w:rPr>
        <w:t>ﬀ</w:t>
      </w:r>
      <w:r>
        <w:t>e</w:t>
      </w:r>
      <w:r>
        <w:rPr>
          <w:spacing w:val="2"/>
        </w:rPr>
        <w:t>r</w:t>
      </w:r>
      <w:r>
        <w:t>e</w:t>
      </w:r>
      <w:r>
        <w:rPr>
          <w:spacing w:val="2"/>
        </w:rPr>
        <w:t>n</w:t>
      </w:r>
      <w:r>
        <w:t>t car</w:t>
      </w:r>
      <w:r>
        <w:rPr>
          <w:spacing w:val="-1"/>
        </w:rPr>
        <w:t>b</w:t>
      </w:r>
      <w:r>
        <w:rPr>
          <w:spacing w:val="3"/>
        </w:rPr>
        <w:t>o</w:t>
      </w:r>
      <w:r>
        <w:rPr>
          <w:spacing w:val="-1"/>
        </w:rPr>
        <w:t>n</w:t>
      </w:r>
      <w:r>
        <w:rPr>
          <w:spacing w:val="1"/>
        </w:rPr>
        <w:t>/</w:t>
      </w:r>
      <w:r>
        <w:rPr>
          <w:w w:val="47"/>
        </w:rPr>
        <w:t>f</w:t>
      </w:r>
      <w:r>
        <w:rPr>
          <w:spacing w:val="1"/>
          <w:w w:val="47"/>
        </w:rPr>
        <w:t>i</w:t>
      </w:r>
      <w:r>
        <w:rPr>
          <w:spacing w:val="-1"/>
        </w:rPr>
        <w:t>b</w:t>
      </w:r>
      <w:r>
        <w:t xml:space="preserve">er </w:t>
      </w:r>
      <w:r>
        <w:rPr>
          <w:spacing w:val="-1"/>
        </w:rPr>
        <w:t>p</w:t>
      </w:r>
      <w:r>
        <w:t>r</w:t>
      </w:r>
      <w:r>
        <w:rPr>
          <w:spacing w:val="3"/>
        </w:rPr>
        <w:t>o</w:t>
      </w:r>
      <w:r>
        <w:rPr>
          <w:spacing w:val="-1"/>
        </w:rPr>
        <w:t>p</w:t>
      </w:r>
      <w:r>
        <w:rPr>
          <w:spacing w:val="1"/>
        </w:rPr>
        <w:t>o</w:t>
      </w:r>
      <w:r>
        <w:t>rtio</w:t>
      </w:r>
      <w:r>
        <w:rPr>
          <w:spacing w:val="1"/>
        </w:rPr>
        <w:t>n</w:t>
      </w:r>
      <w:r>
        <w:t>s</w:t>
      </w:r>
      <w:r>
        <w:rPr>
          <w:spacing w:val="1"/>
        </w:rPr>
        <w:t xml:space="preserve"> </w:t>
      </w:r>
      <w:r>
        <w:rPr>
          <w:spacing w:val="2"/>
        </w:rPr>
        <w:t>a</w:t>
      </w:r>
      <w:r>
        <w:rPr>
          <w:spacing w:val="1"/>
        </w:rPr>
        <w:t>n</w:t>
      </w:r>
      <w:r>
        <w:t>d</w:t>
      </w:r>
      <w:r>
        <w:rPr>
          <w:spacing w:val="-1"/>
        </w:rPr>
        <w:t xml:space="preserve"> </w:t>
      </w:r>
      <w:r>
        <w:t>th</w:t>
      </w:r>
      <w:r>
        <w:rPr>
          <w:spacing w:val="2"/>
        </w:rPr>
        <w:t>e</w:t>
      </w:r>
      <w:r>
        <w:t>n</w:t>
      </w:r>
      <w:r>
        <w:rPr>
          <w:spacing w:val="-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d</w:t>
      </w:r>
      <w:r>
        <w:t>e</w:t>
      </w:r>
      <w:r>
        <w:rPr>
          <w:spacing w:val="1"/>
        </w:rPr>
        <w:t>mo</w:t>
      </w:r>
      <w:r>
        <w:rPr>
          <w:spacing w:val="-1"/>
        </w:rPr>
        <w:t>ns</w:t>
      </w:r>
      <w:r>
        <w:rPr>
          <w:spacing w:val="2"/>
        </w:rPr>
        <w:t>t</w:t>
      </w:r>
      <w:r>
        <w:t>rate</w:t>
      </w:r>
      <w:r>
        <w:rPr>
          <w:spacing w:val="1"/>
        </w:rPr>
        <w:t xml:space="preserve"> </w:t>
      </w:r>
      <w:r>
        <w:t>t</w:t>
      </w:r>
      <w:r>
        <w:rPr>
          <w:spacing w:val="1"/>
        </w:rPr>
        <w:t>h</w:t>
      </w:r>
      <w:r>
        <w:t>e</w:t>
      </w:r>
      <w:r>
        <w:rPr>
          <w:spacing w:val="1"/>
        </w:rPr>
        <w:t xml:space="preserve"> </w:t>
      </w:r>
      <w:r>
        <w:rPr>
          <w:spacing w:val="-2"/>
          <w:w w:val="102"/>
        </w:rPr>
        <w:t>i</w:t>
      </w:r>
      <w:r>
        <w:rPr>
          <w:spacing w:val="-1"/>
          <w:w w:val="102"/>
        </w:rPr>
        <w:t>n</w:t>
      </w:r>
      <w:r>
        <w:rPr>
          <w:spacing w:val="-1"/>
          <w:w w:val="48"/>
        </w:rPr>
        <w:t>ﬂ</w:t>
      </w:r>
      <w:r>
        <w:rPr>
          <w:spacing w:val="-1"/>
        </w:rPr>
        <w:t>u</w:t>
      </w:r>
      <w:r>
        <w:t>en</w:t>
      </w:r>
      <w:r>
        <w:rPr>
          <w:spacing w:val="-1"/>
        </w:rPr>
        <w:t>c</w:t>
      </w:r>
      <w:r>
        <w:t>e</w:t>
      </w:r>
      <w:r>
        <w:rPr>
          <w:spacing w:val="1"/>
        </w:rPr>
        <w:t xml:space="preserve"> </w:t>
      </w:r>
      <w:r>
        <w:rPr>
          <w:spacing w:val="1"/>
          <w:w w:val="102"/>
        </w:rPr>
        <w:t>o</w:t>
      </w:r>
      <w:r>
        <w:rPr>
          <w:w w:val="102"/>
        </w:rPr>
        <w:t>f</w:t>
      </w:r>
      <w:r>
        <w:rPr>
          <w:spacing w:val="1"/>
        </w:rPr>
        <w:t xml:space="preserve"> </w:t>
      </w:r>
      <w:r>
        <w:rPr>
          <w:spacing w:val="-2"/>
          <w:w w:val="98"/>
        </w:rPr>
        <w:t>g</w:t>
      </w:r>
      <w:r>
        <w:rPr>
          <w:w w:val="98"/>
        </w:rPr>
        <w:t>la</w:t>
      </w:r>
      <w:r>
        <w:rPr>
          <w:spacing w:val="-1"/>
          <w:w w:val="98"/>
        </w:rPr>
        <w:t>s</w:t>
      </w:r>
      <w:r>
        <w:rPr>
          <w:w w:val="98"/>
        </w:rPr>
        <w:t>s</w:t>
      </w:r>
      <w:r>
        <w:t xml:space="preserve"> a</w:t>
      </w:r>
      <w:r>
        <w:rPr>
          <w:spacing w:val="-1"/>
        </w:rPr>
        <w:t>n</w:t>
      </w:r>
      <w:r>
        <w:t>d</w:t>
      </w:r>
      <w:r>
        <w:rPr>
          <w:spacing w:val="-1"/>
        </w:rPr>
        <w:t xml:space="preserve"> </w:t>
      </w:r>
      <w:r>
        <w:rPr>
          <w:spacing w:val="2"/>
        </w:rPr>
        <w:t>c</w:t>
      </w:r>
      <w:r>
        <w:t>a</w:t>
      </w:r>
      <w:r>
        <w:rPr>
          <w:spacing w:val="1"/>
        </w:rPr>
        <w:t>r</w:t>
      </w:r>
      <w:r>
        <w:rPr>
          <w:spacing w:val="-1"/>
        </w:rPr>
        <w:t>b</w:t>
      </w:r>
      <w:r>
        <w:rPr>
          <w:spacing w:val="4"/>
        </w:rPr>
        <w:t>o</w:t>
      </w:r>
      <w:r>
        <w:t>n</w:t>
      </w:r>
      <w:r>
        <w:rPr>
          <w:spacing w:val="-1"/>
        </w:rPr>
        <w:t xml:space="preserve"> </w:t>
      </w:r>
      <w:r>
        <w:rPr>
          <w:w w:val="47"/>
        </w:rPr>
        <w:t>f</w:t>
      </w:r>
      <w:r>
        <w:rPr>
          <w:spacing w:val="-1"/>
          <w:w w:val="47"/>
        </w:rPr>
        <w:t>i</w:t>
      </w:r>
      <w:r>
        <w:rPr>
          <w:spacing w:val="-1"/>
        </w:rPr>
        <w:t>b</w:t>
      </w:r>
      <w:r>
        <w:t>ers individually</w:t>
      </w:r>
      <w:r>
        <w:rPr>
          <w:spacing w:val="1"/>
        </w:rPr>
        <w:t xml:space="preserve"> </w:t>
      </w:r>
      <w:r>
        <w:t>on Mechanical</w:t>
      </w:r>
      <w:r>
        <w:rPr>
          <w:spacing w:val="2"/>
        </w:rPr>
        <w:t xml:space="preserve"> </w:t>
      </w:r>
      <w:r>
        <w:t>properties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resulting</w:t>
      </w:r>
      <w:r>
        <w:rPr>
          <w:spacing w:val="1"/>
        </w:rPr>
        <w:t xml:space="preserve"> </w:t>
      </w:r>
      <w:r>
        <w:t>composite.</w:t>
      </w:r>
    </w:p>
    <w:p w14:paraId="7F2BC0C2" w14:textId="77777777" w:rsidR="001F63A8" w:rsidRDefault="001F63A8">
      <w:pPr>
        <w:pStyle w:val="BodyText"/>
        <w:spacing w:before="9"/>
        <w:rPr>
          <w:sz w:val="17"/>
        </w:rPr>
      </w:pPr>
    </w:p>
    <w:p w14:paraId="4C8ED035" w14:textId="77777777" w:rsidR="001F63A8" w:rsidRDefault="00B5156A">
      <w:pPr>
        <w:pStyle w:val="Heading3"/>
        <w:spacing w:before="1" w:line="248" w:lineRule="exact"/>
      </w:pPr>
      <w:r>
        <w:t>Phase</w:t>
      </w:r>
      <w:r>
        <w:rPr>
          <w:spacing w:val="-2"/>
        </w:rPr>
        <w:t xml:space="preserve"> </w:t>
      </w:r>
      <w:r>
        <w:t>identi</w:t>
      </w:r>
      <w:r>
        <w:rPr>
          <w:rFonts w:ascii="Times New Roman" w:hAnsi="Times New Roman"/>
        </w:rPr>
        <w:t>ﬁ</w:t>
      </w:r>
      <w:r>
        <w:t>cation,</w:t>
      </w:r>
      <w:r>
        <w:rPr>
          <w:spacing w:val="-2"/>
        </w:rPr>
        <w:t xml:space="preserve"> </w:t>
      </w:r>
      <w:r>
        <w:t>microstructure</w:t>
      </w:r>
      <w:r>
        <w:rPr>
          <w:spacing w:val="-3"/>
        </w:rPr>
        <w:t xml:space="preserve"> </w:t>
      </w:r>
      <w:r>
        <w:t>analysis</w:t>
      </w:r>
      <w:r>
        <w:rPr>
          <w:spacing w:val="-1"/>
        </w:rPr>
        <w:t xml:space="preserve"> </w:t>
      </w:r>
      <w:r>
        <w:t>of NiTi shape</w:t>
      </w:r>
      <w:r>
        <w:rPr>
          <w:spacing w:val="-3"/>
        </w:rPr>
        <w:t xml:space="preserve"> </w:t>
      </w:r>
      <w:r>
        <w:t>memory</w:t>
      </w:r>
      <w:r>
        <w:rPr>
          <w:spacing w:val="-3"/>
        </w:rPr>
        <w:t xml:space="preserve"> </w:t>
      </w:r>
      <w:r>
        <w:t>alloy</w:t>
      </w:r>
    </w:p>
    <w:p w14:paraId="1DD6534E" w14:textId="77777777" w:rsidR="001F63A8" w:rsidRDefault="00B5156A">
      <w:pPr>
        <w:pStyle w:val="ListParagraph"/>
        <w:numPr>
          <w:ilvl w:val="1"/>
          <w:numId w:val="2"/>
        </w:numPr>
        <w:tabs>
          <w:tab w:val="left" w:pos="1003"/>
        </w:tabs>
        <w:spacing w:before="27" w:line="201" w:lineRule="auto"/>
        <w:ind w:right="1708"/>
      </w:pPr>
      <w:r>
        <w:t>Micro</w:t>
      </w:r>
      <w:r>
        <w:rPr>
          <w:spacing w:val="-1"/>
        </w:rPr>
        <w:t>st</w:t>
      </w:r>
      <w:r>
        <w:rPr>
          <w:spacing w:val="2"/>
        </w:rPr>
        <w:t>r</w:t>
      </w:r>
      <w:r>
        <w:rPr>
          <w:spacing w:val="-1"/>
        </w:rPr>
        <w:t>u</w:t>
      </w:r>
      <w:r>
        <w:t>ctu</w:t>
      </w:r>
      <w:r>
        <w:rPr>
          <w:spacing w:val="2"/>
        </w:rPr>
        <w:t>r</w:t>
      </w:r>
      <w:r>
        <w:t>e</w:t>
      </w:r>
      <w:r>
        <w:rPr>
          <w:spacing w:val="1"/>
        </w:rPr>
        <w:t xml:space="preserve"> </w:t>
      </w:r>
      <w:r>
        <w:rPr>
          <w:w w:val="102"/>
        </w:rPr>
        <w:t>a</w:t>
      </w:r>
      <w:r>
        <w:rPr>
          <w:spacing w:val="-1"/>
          <w:w w:val="102"/>
        </w:rPr>
        <w:t>n</w:t>
      </w:r>
      <w:r>
        <w:rPr>
          <w:w w:val="102"/>
        </w:rPr>
        <w:t>a</w:t>
      </w:r>
      <w:r>
        <w:rPr>
          <w:spacing w:val="-2"/>
          <w:w w:val="102"/>
        </w:rPr>
        <w:t>l</w:t>
      </w:r>
      <w:r>
        <w:rPr>
          <w:w w:val="102"/>
        </w:rPr>
        <w:t>y</w:t>
      </w:r>
      <w:r>
        <w:rPr>
          <w:spacing w:val="-1"/>
          <w:w w:val="102"/>
        </w:rPr>
        <w:t>si</w:t>
      </w:r>
      <w:r>
        <w:rPr>
          <w:w w:val="102"/>
        </w:rPr>
        <w:t>s</w:t>
      </w:r>
      <w:r>
        <w:rPr>
          <w:spacing w:val="1"/>
        </w:rPr>
        <w:t xml:space="preserve"> </w:t>
      </w:r>
      <w:r>
        <w:rPr>
          <w:spacing w:val="1"/>
          <w:w w:val="102"/>
        </w:rPr>
        <w:t>o</w:t>
      </w:r>
      <w:r>
        <w:rPr>
          <w:w w:val="102"/>
        </w:rPr>
        <w:t>f</w:t>
      </w:r>
      <w:r>
        <w:rPr>
          <w:spacing w:val="-4"/>
        </w:rPr>
        <w:t xml:space="preserve"> </w:t>
      </w:r>
      <w:r>
        <w:t>eq</w:t>
      </w:r>
      <w:r>
        <w:rPr>
          <w:spacing w:val="-1"/>
        </w:rPr>
        <w:t>u</w:t>
      </w:r>
      <w:r>
        <w:rPr>
          <w:spacing w:val="1"/>
        </w:rPr>
        <w:t>i</w:t>
      </w:r>
      <w:r>
        <w:rPr>
          <w:spacing w:val="-1"/>
        </w:rPr>
        <w:t>-</w:t>
      </w:r>
      <w:r>
        <w:t>at</w:t>
      </w:r>
      <w:r>
        <w:rPr>
          <w:spacing w:val="1"/>
        </w:rPr>
        <w:t>o</w:t>
      </w:r>
      <w:r>
        <w:t>m</w:t>
      </w:r>
      <w:r>
        <w:rPr>
          <w:spacing w:val="2"/>
        </w:rPr>
        <w:t>i</w:t>
      </w:r>
      <w:r>
        <w:t xml:space="preserve">c </w:t>
      </w:r>
      <w:r>
        <w:rPr>
          <w:spacing w:val="-2"/>
          <w:w w:val="102"/>
        </w:rPr>
        <w:t>Ni</w:t>
      </w:r>
      <w:r>
        <w:rPr>
          <w:spacing w:val="3"/>
          <w:w w:val="102"/>
        </w:rPr>
        <w:t>T</w:t>
      </w:r>
      <w:r>
        <w:rPr>
          <w:w w:val="102"/>
        </w:rPr>
        <w:t>i</w:t>
      </w:r>
      <w:r>
        <w:rPr>
          <w:spacing w:val="-1"/>
        </w:rPr>
        <w:t xml:space="preserve"> </w:t>
      </w:r>
      <w:r>
        <w:rPr>
          <w:spacing w:val="2"/>
        </w:rPr>
        <w:t>s</w:t>
      </w:r>
      <w:r>
        <w:rPr>
          <w:spacing w:val="-1"/>
        </w:rPr>
        <w:t>h</w:t>
      </w:r>
      <w:r>
        <w:rPr>
          <w:spacing w:val="1"/>
        </w:rPr>
        <w:t>a</w:t>
      </w:r>
      <w:r>
        <w:rPr>
          <w:spacing w:val="-1"/>
        </w:rPr>
        <w:t>p</w:t>
      </w:r>
      <w:r>
        <w:t>e</w:t>
      </w:r>
      <w:r>
        <w:rPr>
          <w:spacing w:val="1"/>
        </w:rPr>
        <w:t xml:space="preserve"> </w:t>
      </w:r>
      <w:r>
        <w:rPr>
          <w:spacing w:val="2"/>
          <w:w w:val="102"/>
        </w:rPr>
        <w:t>m</w:t>
      </w:r>
      <w:r>
        <w:rPr>
          <w:spacing w:val="-2"/>
          <w:w w:val="102"/>
        </w:rPr>
        <w:t>e</w:t>
      </w:r>
      <w:r>
        <w:rPr>
          <w:w w:val="102"/>
        </w:rPr>
        <w:t>mory</w:t>
      </w:r>
      <w:r>
        <w:rPr>
          <w:spacing w:val="-1"/>
        </w:rPr>
        <w:t xml:space="preserve"> </w:t>
      </w:r>
      <w:r>
        <w:rPr>
          <w:spacing w:val="-3"/>
          <w:w w:val="104"/>
        </w:rPr>
        <w:t>a</w:t>
      </w:r>
      <w:r>
        <w:rPr>
          <w:w w:val="104"/>
        </w:rPr>
        <w:t>l</w:t>
      </w:r>
      <w:r>
        <w:rPr>
          <w:spacing w:val="-3"/>
          <w:w w:val="104"/>
        </w:rPr>
        <w:t>l</w:t>
      </w:r>
      <w:r>
        <w:rPr>
          <w:w w:val="104"/>
        </w:rPr>
        <w:t>oy</w:t>
      </w:r>
      <w:r>
        <w:rPr>
          <w:spacing w:val="-1"/>
        </w:rPr>
        <w:t xml:space="preserve"> an</w:t>
      </w:r>
      <w:r>
        <w:t>d</w:t>
      </w:r>
      <w:r>
        <w:rPr>
          <w:spacing w:val="-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w w:val="47"/>
        </w:rPr>
        <w:t>f</w:t>
      </w:r>
      <w:r>
        <w:rPr>
          <w:spacing w:val="-1"/>
          <w:w w:val="47"/>
        </w:rPr>
        <w:t>i</w:t>
      </w:r>
      <w:r>
        <w:rPr>
          <w:spacing w:val="1"/>
        </w:rPr>
        <w:t>n</w:t>
      </w:r>
      <w:r>
        <w:t>d</w:t>
      </w:r>
      <w:r>
        <w:rPr>
          <w:spacing w:val="-1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1"/>
        </w:rPr>
        <w:t xml:space="preserve"> </w:t>
      </w:r>
      <w:r>
        <w:rPr>
          <w:spacing w:val="-2"/>
          <w:w w:val="102"/>
        </w:rPr>
        <w:t>v</w:t>
      </w:r>
      <w:r>
        <w:rPr>
          <w:w w:val="102"/>
        </w:rPr>
        <w:t>ar</w:t>
      </w:r>
      <w:r>
        <w:rPr>
          <w:spacing w:val="-1"/>
          <w:w w:val="102"/>
        </w:rPr>
        <w:t>i</w:t>
      </w:r>
      <w:r>
        <w:rPr>
          <w:w w:val="102"/>
        </w:rPr>
        <w:t xml:space="preserve">es </w:t>
      </w:r>
      <w:r>
        <w:t>parameters</w:t>
      </w:r>
      <w:r>
        <w:rPr>
          <w:spacing w:val="-2"/>
        </w:rPr>
        <w:t xml:space="preserve"> </w:t>
      </w:r>
      <w:r>
        <w:t>that affect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properties</w:t>
      </w:r>
      <w:r>
        <w:rPr>
          <w:spacing w:val="-2"/>
        </w:rPr>
        <w:t xml:space="preserve"> </w:t>
      </w:r>
      <w:r>
        <w:t>of this</w:t>
      </w:r>
      <w:r>
        <w:rPr>
          <w:spacing w:val="-9"/>
        </w:rPr>
        <w:t xml:space="preserve"> </w:t>
      </w:r>
      <w:r>
        <w:t>alloy.</w:t>
      </w:r>
    </w:p>
    <w:p w14:paraId="424686D7" w14:textId="77777777" w:rsidR="001F63A8" w:rsidRDefault="001F63A8">
      <w:pPr>
        <w:pStyle w:val="BodyText"/>
        <w:spacing w:before="9"/>
        <w:rPr>
          <w:sz w:val="18"/>
        </w:rPr>
      </w:pPr>
    </w:p>
    <w:p w14:paraId="26AFC617" w14:textId="77777777" w:rsidR="001F63A8" w:rsidRDefault="00B5156A">
      <w:pPr>
        <w:pStyle w:val="Heading3"/>
        <w:spacing w:line="249" w:lineRule="exact"/>
      </w:pPr>
      <w:r>
        <w:t>Computer</w:t>
      </w:r>
      <w:r>
        <w:rPr>
          <w:spacing w:val="-4"/>
        </w:rPr>
        <w:t xml:space="preserve"> </w:t>
      </w:r>
      <w:r>
        <w:t>Aided</w:t>
      </w:r>
      <w:r>
        <w:rPr>
          <w:spacing w:val="-3"/>
        </w:rPr>
        <w:t xml:space="preserve"> </w:t>
      </w:r>
      <w:r>
        <w:t>Design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Crankshaft</w:t>
      </w:r>
    </w:p>
    <w:p w14:paraId="34F0C9DC" w14:textId="77777777" w:rsidR="006F11D8" w:rsidDel="006F11D8" w:rsidRDefault="00B5156A" w:rsidP="006F11D8">
      <w:pPr>
        <w:pStyle w:val="ListParagraph"/>
        <w:numPr>
          <w:ilvl w:val="1"/>
          <w:numId w:val="2"/>
        </w:numPr>
        <w:tabs>
          <w:tab w:val="left" w:pos="1003"/>
        </w:tabs>
        <w:spacing w:line="276" w:lineRule="exact"/>
        <w:rPr>
          <w:del w:id="0" w:author="Khawar Yaqoob" w:date="2023-04-27T21:49:00Z"/>
        </w:rPr>
      </w:pPr>
      <w:r>
        <w:t>Designed</w:t>
      </w:r>
      <w:r w:rsidRPr="006F11D8">
        <w:rPr>
          <w:spacing w:val="-2"/>
        </w:rPr>
        <w:t xml:space="preserve"> </w:t>
      </w:r>
      <w:r>
        <w:t>a</w:t>
      </w:r>
      <w:r w:rsidRPr="006F11D8">
        <w:rPr>
          <w:spacing w:val="-4"/>
        </w:rPr>
        <w:t xml:space="preserve"> </w:t>
      </w:r>
      <w:r>
        <w:t>Crankshaft</w:t>
      </w:r>
      <w:r w:rsidRPr="006F11D8">
        <w:rPr>
          <w:spacing w:val="-4"/>
        </w:rPr>
        <w:t xml:space="preserve"> </w:t>
      </w:r>
      <w:r>
        <w:t>using</w:t>
      </w:r>
      <w:r w:rsidRPr="006F11D8">
        <w:rPr>
          <w:spacing w:val="-2"/>
        </w:rPr>
        <w:t xml:space="preserve"> </w:t>
      </w:r>
      <w:r>
        <w:t>Creo</w:t>
      </w:r>
      <w:r w:rsidRPr="006F11D8">
        <w:rPr>
          <w:spacing w:val="-1"/>
        </w:rPr>
        <w:t xml:space="preserve"> </w:t>
      </w:r>
      <w:r>
        <w:t>and</w:t>
      </w:r>
      <w:r w:rsidRPr="006F11D8">
        <w:rPr>
          <w:spacing w:val="-3"/>
        </w:rPr>
        <w:t xml:space="preserve"> </w:t>
      </w:r>
      <w:r>
        <w:t>analyzed</w:t>
      </w:r>
      <w:r w:rsidRPr="006F11D8">
        <w:rPr>
          <w:spacing w:val="-3"/>
        </w:rPr>
        <w:t xml:space="preserve"> </w:t>
      </w:r>
      <w:r>
        <w:t>the</w:t>
      </w:r>
      <w:r w:rsidRPr="006F11D8">
        <w:rPr>
          <w:spacing w:val="-1"/>
        </w:rPr>
        <w:t xml:space="preserve"> </w:t>
      </w:r>
      <w:r>
        <w:t>design</w:t>
      </w:r>
      <w:r w:rsidRPr="006F11D8">
        <w:rPr>
          <w:spacing w:val="-2"/>
        </w:rPr>
        <w:t xml:space="preserve"> </w:t>
      </w:r>
      <w:r>
        <w:t>for</w:t>
      </w:r>
      <w:r w:rsidRPr="006F11D8">
        <w:rPr>
          <w:spacing w:val="-1"/>
        </w:rPr>
        <w:t xml:space="preserve"> </w:t>
      </w:r>
      <w:r>
        <w:t>stress</w:t>
      </w:r>
      <w:r w:rsidRPr="006F11D8">
        <w:rPr>
          <w:spacing w:val="-4"/>
        </w:rPr>
        <w:t xml:space="preserve"> </w:t>
      </w:r>
      <w:r>
        <w:t>concentration</w:t>
      </w:r>
      <w:r w:rsidRPr="006F11D8">
        <w:rPr>
          <w:spacing w:val="-2"/>
        </w:rPr>
        <w:t xml:space="preserve"> </w:t>
      </w:r>
      <w:r>
        <w:t>using</w:t>
      </w:r>
      <w:r w:rsidRPr="006F11D8">
        <w:rPr>
          <w:spacing w:val="-2"/>
        </w:rPr>
        <w:t xml:space="preserve"> </w:t>
      </w:r>
      <w:r>
        <w:t>ANSYS</w:t>
      </w:r>
    </w:p>
    <w:p w14:paraId="71110B7C" w14:textId="77777777" w:rsidR="006F11D8" w:rsidRDefault="006F11D8" w:rsidP="006F11D8">
      <w:pPr>
        <w:pStyle w:val="ListParagraph"/>
        <w:numPr>
          <w:ilvl w:val="1"/>
          <w:numId w:val="2"/>
        </w:numPr>
        <w:tabs>
          <w:tab w:val="left" w:pos="1003"/>
        </w:tabs>
        <w:spacing w:line="276" w:lineRule="exact"/>
        <w:rPr>
          <w:ins w:id="1" w:author="Khawar Yaqoob" w:date="2023-04-27T21:49:00Z"/>
        </w:rPr>
      </w:pPr>
    </w:p>
    <w:p w14:paraId="00B5067A" w14:textId="77777777" w:rsidR="006F11D8" w:rsidDel="006F11D8" w:rsidRDefault="006F11D8" w:rsidP="006F11D8">
      <w:pPr>
        <w:pStyle w:val="ListParagraph"/>
        <w:numPr>
          <w:ilvl w:val="1"/>
          <w:numId w:val="2"/>
        </w:numPr>
        <w:tabs>
          <w:tab w:val="left" w:pos="1003"/>
        </w:tabs>
        <w:spacing w:line="276" w:lineRule="exact"/>
        <w:rPr>
          <w:del w:id="2" w:author="Khawar Yaqoob" w:date="2023-04-27T21:49:00Z"/>
        </w:rPr>
        <w:pPrChange w:id="3" w:author="Khawar Yaqoob" w:date="2023-04-27T21:49:00Z">
          <w:pPr>
            <w:tabs>
              <w:tab w:val="left" w:pos="1003"/>
            </w:tabs>
            <w:spacing w:line="276" w:lineRule="exact"/>
          </w:pPr>
        </w:pPrChange>
      </w:pPr>
    </w:p>
    <w:p w14:paraId="3DA886DC" w14:textId="77777777" w:rsidR="006F11D8" w:rsidRDefault="006F11D8" w:rsidP="006F11D8">
      <w:pPr>
        <w:pStyle w:val="ListParagraph"/>
        <w:numPr>
          <w:ilvl w:val="1"/>
          <w:numId w:val="2"/>
        </w:numPr>
        <w:tabs>
          <w:tab w:val="left" w:pos="1003"/>
        </w:tabs>
        <w:spacing w:line="276" w:lineRule="exact"/>
        <w:pPrChange w:id="4" w:author="Khawar Yaqoob" w:date="2023-04-27T21:49:00Z">
          <w:pPr>
            <w:tabs>
              <w:tab w:val="left" w:pos="1003"/>
            </w:tabs>
            <w:spacing w:line="276" w:lineRule="exact"/>
          </w:pPr>
        </w:pPrChange>
      </w:pPr>
    </w:p>
    <w:p w14:paraId="38A3D6EB" w14:textId="502E31B8" w:rsidR="006F11D8" w:rsidRPr="006F11D8" w:rsidDel="006F11D8" w:rsidRDefault="006F11D8" w:rsidP="006F11D8">
      <w:pPr>
        <w:tabs>
          <w:tab w:val="left" w:pos="1003"/>
        </w:tabs>
        <w:spacing w:line="276" w:lineRule="exact"/>
        <w:rPr>
          <w:del w:id="5" w:author="Khawar Yaqoob" w:date="2023-04-27T21:49:00Z"/>
        </w:rPr>
        <w:sectPr w:rsidR="006F11D8" w:rsidRPr="006F11D8" w:rsidDel="006F11D8">
          <w:pgSz w:w="11900" w:h="16820"/>
          <w:pgMar w:top="900" w:right="1200" w:bottom="0" w:left="280" w:header="720" w:footer="720" w:gutter="0"/>
          <w:cols w:space="720"/>
        </w:sectPr>
      </w:pPr>
    </w:p>
    <w:p w14:paraId="0078BBF5" w14:textId="77777777" w:rsidR="001F63A8" w:rsidRDefault="00B5156A">
      <w:pPr>
        <w:pStyle w:val="Heading3"/>
        <w:spacing w:before="66" w:line="250" w:lineRule="exact"/>
      </w:pPr>
      <w:r>
        <w:t>Precipitation</w:t>
      </w:r>
      <w:r>
        <w:rPr>
          <w:spacing w:val="-1"/>
        </w:rPr>
        <w:t xml:space="preserve"> </w:t>
      </w:r>
      <w:r>
        <w:t>Hardening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Aluminum-copper</w:t>
      </w:r>
      <w:r>
        <w:rPr>
          <w:spacing w:val="-5"/>
        </w:rPr>
        <w:t xml:space="preserve"> </w:t>
      </w:r>
      <w:r>
        <w:t>alloy</w:t>
      </w:r>
    </w:p>
    <w:p w14:paraId="32CF5D87" w14:textId="77777777" w:rsidR="001F63A8" w:rsidRDefault="00B5156A">
      <w:pPr>
        <w:pStyle w:val="ListParagraph"/>
        <w:numPr>
          <w:ilvl w:val="1"/>
          <w:numId w:val="2"/>
        </w:numPr>
        <w:tabs>
          <w:tab w:val="left" w:pos="1003"/>
        </w:tabs>
        <w:spacing w:before="26" w:line="206" w:lineRule="auto"/>
        <w:ind w:right="423"/>
      </w:pPr>
      <w:r>
        <w:rPr>
          <w:w w:val="105"/>
        </w:rPr>
        <w:t>Strengthening</w:t>
      </w:r>
      <w:r>
        <w:rPr>
          <w:spacing w:val="-29"/>
          <w:w w:val="105"/>
        </w:rPr>
        <w:t xml:space="preserve"> </w:t>
      </w:r>
      <w:r>
        <w:rPr>
          <w:w w:val="105"/>
        </w:rPr>
        <w:t>of</w:t>
      </w:r>
      <w:r>
        <w:rPr>
          <w:spacing w:val="-23"/>
          <w:w w:val="105"/>
        </w:rPr>
        <w:t xml:space="preserve"> </w:t>
      </w:r>
      <w:r>
        <w:rPr>
          <w:w w:val="105"/>
        </w:rPr>
        <w:t>Al-Cu</w:t>
      </w:r>
      <w:r>
        <w:rPr>
          <w:spacing w:val="-28"/>
          <w:w w:val="105"/>
        </w:rPr>
        <w:t xml:space="preserve"> </w:t>
      </w:r>
      <w:r>
        <w:rPr>
          <w:w w:val="105"/>
        </w:rPr>
        <w:t>alloy</w:t>
      </w:r>
      <w:r>
        <w:rPr>
          <w:spacing w:val="-23"/>
          <w:w w:val="105"/>
        </w:rPr>
        <w:t xml:space="preserve"> </w:t>
      </w:r>
      <w:r>
        <w:rPr>
          <w:w w:val="105"/>
        </w:rPr>
        <w:t>usingprecipitation</w:t>
      </w:r>
      <w:r>
        <w:rPr>
          <w:spacing w:val="-24"/>
          <w:w w:val="105"/>
        </w:rPr>
        <w:t xml:space="preserve"> </w:t>
      </w:r>
      <w:r>
        <w:rPr>
          <w:w w:val="105"/>
        </w:rPr>
        <w:t>Hardening</w:t>
      </w:r>
      <w:r>
        <w:rPr>
          <w:spacing w:val="-26"/>
          <w:w w:val="105"/>
        </w:rPr>
        <w:t xml:space="preserve"> </w:t>
      </w:r>
      <w:r>
        <w:rPr>
          <w:w w:val="105"/>
        </w:rPr>
        <w:t>technique</w:t>
      </w:r>
      <w:r>
        <w:rPr>
          <w:spacing w:val="-25"/>
          <w:w w:val="105"/>
        </w:rPr>
        <w:t xml:space="preserve"> </w:t>
      </w:r>
      <w:r>
        <w:rPr>
          <w:w w:val="105"/>
        </w:rPr>
        <w:t>and</w:t>
      </w:r>
      <w:r>
        <w:rPr>
          <w:spacing w:val="-28"/>
          <w:w w:val="105"/>
        </w:rPr>
        <w:t xml:space="preserve"> </w:t>
      </w:r>
      <w:r>
        <w:rPr>
          <w:w w:val="105"/>
        </w:rPr>
        <w:t>to</w:t>
      </w:r>
      <w:r>
        <w:rPr>
          <w:spacing w:val="-25"/>
          <w:w w:val="105"/>
        </w:rPr>
        <w:t xml:space="preserve"> </w:t>
      </w:r>
      <w:r>
        <w:rPr>
          <w:w w:val="105"/>
        </w:rPr>
        <w:t>determinethe</w:t>
      </w:r>
      <w:r>
        <w:rPr>
          <w:spacing w:val="6"/>
          <w:w w:val="105"/>
        </w:rPr>
        <w:t xml:space="preserve"> </w:t>
      </w:r>
      <w:r>
        <w:rPr>
          <w:w w:val="105"/>
        </w:rPr>
        <w:t>eﬀectof</w:t>
      </w:r>
      <w:r>
        <w:rPr>
          <w:spacing w:val="-49"/>
          <w:w w:val="105"/>
        </w:rPr>
        <w:t xml:space="preserve"> </w:t>
      </w:r>
      <w:r>
        <w:rPr>
          <w:w w:val="105"/>
        </w:rPr>
        <w:t>aging temperature and Agingtimeonthehardness ofaprecipitationhardening aluminum-copper</w:t>
      </w:r>
      <w:r>
        <w:rPr>
          <w:spacing w:val="1"/>
          <w:w w:val="105"/>
        </w:rPr>
        <w:t xml:space="preserve"> </w:t>
      </w:r>
      <w:r>
        <w:rPr>
          <w:w w:val="105"/>
        </w:rPr>
        <w:t>alloy.</w:t>
      </w:r>
    </w:p>
    <w:p w14:paraId="5843CE5F" w14:textId="77777777" w:rsidR="001F63A8" w:rsidRDefault="001F63A8">
      <w:pPr>
        <w:pStyle w:val="BodyText"/>
        <w:spacing w:before="6"/>
        <w:rPr>
          <w:sz w:val="29"/>
        </w:rPr>
      </w:pPr>
    </w:p>
    <w:p w14:paraId="3C50FF0C" w14:textId="77777777" w:rsidR="001F63A8" w:rsidRDefault="00B5156A">
      <w:pPr>
        <w:pStyle w:val="Heading1"/>
      </w:pPr>
      <w:r>
        <w:pict w14:anchorId="4BA2098C">
          <v:rect id="_x0000_s1045" style="position:absolute;left:0;text-align:left;margin-left:34pt;margin-top:16.5pt;width:498.9pt;height:2pt;z-index:-15720448;mso-wrap-distance-left:0;mso-wrap-distance-right:0;mso-position-horizontal-relative:page" fillcolor="#4d9ac9" stroked="f">
            <w10:wrap type="topAndBottom" anchorx="page"/>
          </v:rect>
        </w:pict>
      </w:r>
      <w:r>
        <w:rPr>
          <w:noProof/>
        </w:rPr>
        <w:drawing>
          <wp:anchor distT="0" distB="0" distL="0" distR="0" simplePos="0" relativeHeight="15740416" behindDoc="0" locked="0" layoutInCell="1" allowOverlap="1" wp14:anchorId="22553007" wp14:editId="39205329">
            <wp:simplePos x="0" y="0"/>
            <wp:positionH relativeFrom="page">
              <wp:posOffset>251459</wp:posOffset>
            </wp:positionH>
            <wp:positionV relativeFrom="paragraph">
              <wp:posOffset>80186</wp:posOffset>
            </wp:positionV>
            <wp:extent cx="71755" cy="71754"/>
            <wp:effectExtent l="0" t="0" r="0" b="0"/>
            <wp:wrapNone/>
            <wp:docPr id="9" name="image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5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755" cy="717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HONOURS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AWARDS</w:t>
      </w:r>
    </w:p>
    <w:p w14:paraId="0A553A24" w14:textId="77777777" w:rsidR="001F63A8" w:rsidRDefault="00B5156A">
      <w:pPr>
        <w:pStyle w:val="ListParagraph"/>
        <w:numPr>
          <w:ilvl w:val="1"/>
          <w:numId w:val="2"/>
        </w:numPr>
        <w:tabs>
          <w:tab w:val="left" w:pos="1003"/>
        </w:tabs>
        <w:spacing w:before="207" w:line="211" w:lineRule="auto"/>
        <w:ind w:right="363"/>
      </w:pPr>
      <w:r>
        <w:t>Dean's Honor list (GPA equal or exceed 3.50), college of Engineering Fall 2016, Spring 2017, Fall 2017,</w:t>
      </w:r>
      <w:r>
        <w:rPr>
          <w:spacing w:val="-48"/>
        </w:rPr>
        <w:t xml:space="preserve"> </w:t>
      </w:r>
      <w:r>
        <w:t>Spring</w:t>
      </w:r>
      <w:r>
        <w:rPr>
          <w:spacing w:val="-2"/>
        </w:rPr>
        <w:t xml:space="preserve"> </w:t>
      </w:r>
      <w:r>
        <w:t>2018, Fall</w:t>
      </w:r>
      <w:r>
        <w:rPr>
          <w:spacing w:val="-3"/>
        </w:rPr>
        <w:t xml:space="preserve"> </w:t>
      </w:r>
      <w:r>
        <w:t>2018, Spring</w:t>
      </w:r>
      <w:r>
        <w:rPr>
          <w:spacing w:val="-4"/>
        </w:rPr>
        <w:t xml:space="preserve"> </w:t>
      </w:r>
      <w:r>
        <w:t>2019</w:t>
      </w:r>
    </w:p>
    <w:p w14:paraId="02A43533" w14:textId="77777777" w:rsidR="001F63A8" w:rsidRDefault="00B5156A">
      <w:pPr>
        <w:pStyle w:val="ListParagraph"/>
        <w:numPr>
          <w:ilvl w:val="1"/>
          <w:numId w:val="2"/>
        </w:numPr>
        <w:tabs>
          <w:tab w:val="left" w:pos="1060"/>
        </w:tabs>
        <w:spacing w:line="238" w:lineRule="exact"/>
        <w:ind w:left="1059" w:hanging="260"/>
      </w:pPr>
      <w:r>
        <w:t>Awarded</w:t>
      </w:r>
      <w:r>
        <w:rPr>
          <w:spacing w:val="1"/>
        </w:rPr>
        <w:t xml:space="preserve"> </w:t>
      </w:r>
      <w:r>
        <w:t>FATAMerit</w:t>
      </w:r>
      <w:r>
        <w:rPr>
          <w:spacing w:val="2"/>
        </w:rPr>
        <w:t xml:space="preserve"> </w:t>
      </w:r>
      <w:r>
        <w:t>scholarship</w:t>
      </w:r>
      <w:r>
        <w:rPr>
          <w:spacing w:val="7"/>
        </w:rPr>
        <w:t xml:space="preserve"> </w:t>
      </w:r>
      <w:r>
        <w:t>worth</w:t>
      </w:r>
      <w:r>
        <w:rPr>
          <w:spacing w:val="4"/>
        </w:rPr>
        <w:t xml:space="preserve"> </w:t>
      </w:r>
      <w:r>
        <w:t>600,000</w:t>
      </w:r>
      <w:r>
        <w:rPr>
          <w:spacing w:val="5"/>
        </w:rPr>
        <w:t xml:space="preserve"> </w:t>
      </w:r>
      <w:r>
        <w:t>Pkr</w:t>
      </w:r>
      <w:r>
        <w:rPr>
          <w:spacing w:val="41"/>
        </w:rPr>
        <w:t xml:space="preserve"> </w:t>
      </w:r>
      <w:r>
        <w:t>(5,000</w:t>
      </w:r>
      <w:r>
        <w:rPr>
          <w:spacing w:val="6"/>
        </w:rPr>
        <w:t xml:space="preserve"> </w:t>
      </w:r>
      <w:r>
        <w:t>USD)</w:t>
      </w:r>
      <w:r>
        <w:rPr>
          <w:spacing w:val="1"/>
        </w:rPr>
        <w:t xml:space="preserve"> </w:t>
      </w:r>
      <w:r>
        <w:t>for four years</w:t>
      </w:r>
      <w:r>
        <w:rPr>
          <w:spacing w:val="6"/>
        </w:rPr>
        <w:t xml:space="preserve"> </w:t>
      </w:r>
      <w:r>
        <w:t>studies</w:t>
      </w:r>
      <w:r>
        <w:rPr>
          <w:spacing w:val="3"/>
        </w:rPr>
        <w:t xml:space="preserve"> </w:t>
      </w:r>
      <w:r>
        <w:t>at</w:t>
      </w:r>
    </w:p>
    <w:p w14:paraId="709988E4" w14:textId="77777777" w:rsidR="001F63A8" w:rsidRDefault="00B5156A">
      <w:pPr>
        <w:pStyle w:val="BodyText"/>
        <w:spacing w:line="233" w:lineRule="exact"/>
        <w:ind w:left="1002"/>
      </w:pPr>
      <w:r>
        <w:rPr>
          <w:w w:val="105"/>
        </w:rPr>
        <w:t>bachelor’s</w:t>
      </w:r>
      <w:r>
        <w:rPr>
          <w:spacing w:val="-6"/>
          <w:w w:val="105"/>
        </w:rPr>
        <w:t xml:space="preserve"> </w:t>
      </w:r>
      <w:r>
        <w:rPr>
          <w:w w:val="105"/>
        </w:rPr>
        <w:t>level</w:t>
      </w:r>
    </w:p>
    <w:p w14:paraId="4D2588D8" w14:textId="77777777" w:rsidR="001F63A8" w:rsidRDefault="00B5156A">
      <w:pPr>
        <w:pStyle w:val="ListParagraph"/>
        <w:numPr>
          <w:ilvl w:val="1"/>
          <w:numId w:val="2"/>
        </w:numPr>
        <w:tabs>
          <w:tab w:val="left" w:pos="1003"/>
        </w:tabs>
        <w:spacing w:line="254" w:lineRule="exact"/>
      </w:pPr>
      <w:r>
        <w:rPr>
          <w:w w:val="105"/>
        </w:rPr>
        <w:t>Secured</w:t>
      </w:r>
      <w:r>
        <w:rPr>
          <w:spacing w:val="-8"/>
          <w:w w:val="105"/>
        </w:rPr>
        <w:t xml:space="preserve"> </w:t>
      </w:r>
      <w:r>
        <w:rPr>
          <w:w w:val="105"/>
        </w:rPr>
        <w:t>all</w:t>
      </w:r>
      <w:r>
        <w:rPr>
          <w:spacing w:val="-8"/>
          <w:w w:val="105"/>
        </w:rPr>
        <w:t xml:space="preserve"> </w:t>
      </w:r>
      <w:r>
        <w:rPr>
          <w:w w:val="105"/>
        </w:rPr>
        <w:t>FATA</w:t>
      </w:r>
      <w:r>
        <w:rPr>
          <w:spacing w:val="-8"/>
          <w:w w:val="105"/>
        </w:rPr>
        <w:t xml:space="preserve"> </w:t>
      </w:r>
      <w:r>
        <w:rPr>
          <w:w w:val="105"/>
        </w:rPr>
        <w:t>1st</w:t>
      </w:r>
      <w:r>
        <w:rPr>
          <w:spacing w:val="-8"/>
          <w:w w:val="105"/>
        </w:rPr>
        <w:t xml:space="preserve"> </w:t>
      </w:r>
      <w:r>
        <w:rPr>
          <w:w w:val="105"/>
        </w:rPr>
        <w:t>and</w:t>
      </w:r>
      <w:r>
        <w:rPr>
          <w:spacing w:val="-8"/>
          <w:w w:val="105"/>
        </w:rPr>
        <w:t xml:space="preserve"> </w:t>
      </w:r>
      <w:r>
        <w:rPr>
          <w:w w:val="105"/>
        </w:rPr>
        <w:t>all</w:t>
      </w:r>
      <w:r>
        <w:rPr>
          <w:spacing w:val="-8"/>
          <w:w w:val="105"/>
        </w:rPr>
        <w:t xml:space="preserve"> </w:t>
      </w:r>
      <w:r>
        <w:rPr>
          <w:w w:val="105"/>
        </w:rPr>
        <w:t>KPK</w:t>
      </w:r>
      <w:r>
        <w:rPr>
          <w:spacing w:val="-7"/>
          <w:w w:val="105"/>
        </w:rPr>
        <w:t xml:space="preserve"> </w:t>
      </w:r>
      <w:r>
        <w:rPr>
          <w:w w:val="105"/>
        </w:rPr>
        <w:t>17th</w:t>
      </w:r>
      <w:r>
        <w:rPr>
          <w:spacing w:val="-9"/>
          <w:w w:val="105"/>
        </w:rPr>
        <w:t xml:space="preserve"> </w:t>
      </w:r>
      <w:r>
        <w:rPr>
          <w:w w:val="105"/>
        </w:rPr>
        <w:t>position</w:t>
      </w:r>
      <w:r>
        <w:rPr>
          <w:spacing w:val="-8"/>
          <w:w w:val="105"/>
        </w:rPr>
        <w:t xml:space="preserve"> </w:t>
      </w:r>
      <w:r>
        <w:rPr>
          <w:w w:val="105"/>
        </w:rPr>
        <w:t>in</w:t>
      </w:r>
      <w:r>
        <w:rPr>
          <w:spacing w:val="-9"/>
          <w:w w:val="105"/>
        </w:rPr>
        <w:t xml:space="preserve"> </w:t>
      </w:r>
      <w:r>
        <w:rPr>
          <w:w w:val="105"/>
        </w:rPr>
        <w:t>ETEA</w:t>
      </w:r>
      <w:r>
        <w:rPr>
          <w:spacing w:val="-8"/>
          <w:w w:val="105"/>
        </w:rPr>
        <w:t xml:space="preserve"> </w:t>
      </w:r>
      <w:r>
        <w:rPr>
          <w:w w:val="105"/>
        </w:rPr>
        <w:t>Test</w:t>
      </w:r>
      <w:r>
        <w:rPr>
          <w:spacing w:val="-8"/>
          <w:w w:val="105"/>
        </w:rPr>
        <w:t xml:space="preserve"> </w:t>
      </w:r>
      <w:r>
        <w:rPr>
          <w:w w:val="105"/>
        </w:rPr>
        <w:t>2015</w:t>
      </w:r>
    </w:p>
    <w:p w14:paraId="33FF942C" w14:textId="77777777" w:rsidR="001F63A8" w:rsidRDefault="00B5156A">
      <w:pPr>
        <w:pStyle w:val="ListParagraph"/>
        <w:numPr>
          <w:ilvl w:val="1"/>
          <w:numId w:val="2"/>
        </w:numPr>
        <w:tabs>
          <w:tab w:val="left" w:pos="1060"/>
        </w:tabs>
        <w:spacing w:before="20" w:line="211" w:lineRule="auto"/>
        <w:ind w:right="748"/>
      </w:pPr>
      <w:r>
        <w:tab/>
      </w:r>
      <w:r>
        <w:rPr>
          <w:w w:val="105"/>
        </w:rPr>
        <w:t>University</w:t>
      </w:r>
      <w:r>
        <w:rPr>
          <w:spacing w:val="-23"/>
          <w:w w:val="105"/>
        </w:rPr>
        <w:t xml:space="preserve"> </w:t>
      </w:r>
      <w:r>
        <w:rPr>
          <w:w w:val="105"/>
        </w:rPr>
        <w:t>Silver</w:t>
      </w:r>
      <w:r>
        <w:rPr>
          <w:spacing w:val="-22"/>
          <w:w w:val="105"/>
        </w:rPr>
        <w:t xml:space="preserve"> </w:t>
      </w:r>
      <w:r>
        <w:rPr>
          <w:w w:val="105"/>
        </w:rPr>
        <w:t>Medal</w:t>
      </w:r>
      <w:r>
        <w:rPr>
          <w:spacing w:val="-22"/>
          <w:w w:val="105"/>
        </w:rPr>
        <w:t xml:space="preserve"> </w:t>
      </w:r>
      <w:r>
        <w:rPr>
          <w:w w:val="105"/>
        </w:rPr>
        <w:t>for</w:t>
      </w:r>
      <w:r>
        <w:rPr>
          <w:spacing w:val="-21"/>
          <w:w w:val="105"/>
        </w:rPr>
        <w:t xml:space="preserve"> </w:t>
      </w:r>
      <w:r>
        <w:rPr>
          <w:w w:val="105"/>
        </w:rPr>
        <w:t>highest</w:t>
      </w:r>
      <w:r>
        <w:rPr>
          <w:spacing w:val="-23"/>
          <w:w w:val="105"/>
        </w:rPr>
        <w:t xml:space="preserve"> </w:t>
      </w:r>
      <w:r>
        <w:rPr>
          <w:w w:val="105"/>
        </w:rPr>
        <w:t>academic</w:t>
      </w:r>
      <w:r>
        <w:rPr>
          <w:spacing w:val="-22"/>
          <w:w w:val="105"/>
        </w:rPr>
        <w:t xml:space="preserve"> </w:t>
      </w:r>
      <w:r>
        <w:rPr>
          <w:w w:val="105"/>
        </w:rPr>
        <w:t>standing</w:t>
      </w:r>
      <w:r>
        <w:rPr>
          <w:spacing w:val="-20"/>
          <w:w w:val="105"/>
        </w:rPr>
        <w:t xml:space="preserve"> </w:t>
      </w:r>
      <w:r>
        <w:rPr>
          <w:w w:val="105"/>
        </w:rPr>
        <w:t>atthe</w:t>
      </w:r>
      <w:r>
        <w:rPr>
          <w:spacing w:val="-22"/>
          <w:w w:val="105"/>
        </w:rPr>
        <w:t xml:space="preserve"> </w:t>
      </w:r>
      <w:r>
        <w:rPr>
          <w:w w:val="105"/>
        </w:rPr>
        <w:t>undergraduate</w:t>
      </w:r>
      <w:r>
        <w:rPr>
          <w:spacing w:val="-21"/>
          <w:w w:val="105"/>
        </w:rPr>
        <w:t xml:space="preserve"> </w:t>
      </w:r>
      <w:r>
        <w:rPr>
          <w:w w:val="105"/>
        </w:rPr>
        <w:t>level</w:t>
      </w:r>
      <w:r>
        <w:rPr>
          <w:spacing w:val="-22"/>
          <w:w w:val="105"/>
        </w:rPr>
        <w:t xml:space="preserve"> </w:t>
      </w:r>
      <w:r>
        <w:rPr>
          <w:w w:val="105"/>
        </w:rPr>
        <w:t>inthe</w:t>
      </w:r>
      <w:r>
        <w:rPr>
          <w:spacing w:val="3"/>
          <w:w w:val="105"/>
        </w:rPr>
        <w:t xml:space="preserve"> </w:t>
      </w:r>
      <w:r>
        <w:rPr>
          <w:w w:val="105"/>
        </w:rPr>
        <w:t>Faculty</w:t>
      </w:r>
      <w:r>
        <w:rPr>
          <w:spacing w:val="-50"/>
          <w:w w:val="105"/>
        </w:rPr>
        <w:t xml:space="preserve"> </w:t>
      </w:r>
      <w:r>
        <w:rPr>
          <w:w w:val="105"/>
        </w:rPr>
        <w:t>of</w:t>
      </w:r>
      <w:r>
        <w:rPr>
          <w:spacing w:val="-1"/>
          <w:w w:val="105"/>
        </w:rPr>
        <w:t xml:space="preserve"> </w:t>
      </w:r>
      <w:r>
        <w:rPr>
          <w:w w:val="105"/>
        </w:rPr>
        <w:t>Material</w:t>
      </w:r>
      <w:r>
        <w:rPr>
          <w:spacing w:val="-14"/>
          <w:w w:val="105"/>
        </w:rPr>
        <w:t xml:space="preserve"> </w:t>
      </w:r>
      <w:r>
        <w:rPr>
          <w:w w:val="105"/>
        </w:rPr>
        <w:t>Science</w:t>
      </w:r>
    </w:p>
    <w:p w14:paraId="6EE41D52" w14:textId="77777777" w:rsidR="001F63A8" w:rsidRDefault="001F63A8">
      <w:pPr>
        <w:pStyle w:val="BodyText"/>
        <w:spacing w:before="1"/>
      </w:pPr>
    </w:p>
    <w:p w14:paraId="4045BB9D" w14:textId="77777777" w:rsidR="001F63A8" w:rsidRDefault="00B5156A">
      <w:pPr>
        <w:pStyle w:val="Heading1"/>
      </w:pPr>
      <w:r>
        <w:rPr>
          <w:noProof/>
        </w:rPr>
        <w:drawing>
          <wp:anchor distT="0" distB="0" distL="0" distR="0" simplePos="0" relativeHeight="15740928" behindDoc="0" locked="0" layoutInCell="1" allowOverlap="1" wp14:anchorId="282324D6" wp14:editId="6748F085">
            <wp:simplePos x="0" y="0"/>
            <wp:positionH relativeFrom="page">
              <wp:posOffset>251459</wp:posOffset>
            </wp:positionH>
            <wp:positionV relativeFrom="paragraph">
              <wp:posOffset>80566</wp:posOffset>
            </wp:positionV>
            <wp:extent cx="71755" cy="71754"/>
            <wp:effectExtent l="0" t="0" r="0" b="0"/>
            <wp:wrapNone/>
            <wp:docPr id="11" name="image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6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755" cy="717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ORGANISATIONAL</w:t>
      </w:r>
      <w:r>
        <w:rPr>
          <w:spacing w:val="-2"/>
        </w:rPr>
        <w:t xml:space="preserve"> </w:t>
      </w:r>
      <w:r>
        <w:t>SKILLS</w:t>
      </w:r>
    </w:p>
    <w:p w14:paraId="4E3B545F" w14:textId="77777777" w:rsidR="001F63A8" w:rsidRDefault="00B5156A">
      <w:pPr>
        <w:pStyle w:val="BodyText"/>
        <w:spacing w:line="30" w:lineRule="exact"/>
        <w:ind w:left="405" w:right="-29"/>
        <w:rPr>
          <w:rFonts w:ascii="Arial"/>
          <w:sz w:val="3"/>
        </w:rPr>
      </w:pPr>
      <w:r>
        <w:rPr>
          <w:rFonts w:ascii="Arial"/>
          <w:sz w:val="3"/>
        </w:rPr>
      </w:r>
      <w:r>
        <w:rPr>
          <w:rFonts w:ascii="Arial"/>
          <w:sz w:val="3"/>
        </w:rPr>
        <w:pict w14:anchorId="56B815D6">
          <v:group id="_x0000_s1041" style="width:498.9pt;height:1.5pt;mso-position-horizontal-relative:char;mso-position-vertical-relative:line" coordsize="9978,30">
            <v:shape id="_x0000_s1044" style="position:absolute;width:9978;height:30" coordsize="9978,30" path="m9978,l,,15,30r9948,l9978,xe" fillcolor="#4d9ac9" stroked="f">
              <v:path arrowok="t"/>
            </v:shape>
            <v:shape id="_x0000_s1043" style="position:absolute;left:9962;width:15;height:30" coordorigin="9962" coordsize="15,30" path="m9977,r-15,30l9977,30r,-30xe" fillcolor="#aaa" stroked="f">
              <v:path arrowok="t"/>
            </v:shape>
            <v:shape id="_x0000_s1042" style="position:absolute;width:15;height:30" coordsize="15,30" path="m,l,30r15,l,xe" fillcolor="#545454" stroked="f">
              <v:path arrowok="t"/>
            </v:shape>
            <w10:anchorlock/>
          </v:group>
        </w:pict>
      </w:r>
    </w:p>
    <w:p w14:paraId="55208E49" w14:textId="77777777" w:rsidR="001F63A8" w:rsidRDefault="00B5156A">
      <w:pPr>
        <w:pStyle w:val="ListParagraph"/>
        <w:numPr>
          <w:ilvl w:val="1"/>
          <w:numId w:val="2"/>
        </w:numPr>
        <w:tabs>
          <w:tab w:val="left" w:pos="1121"/>
          <w:tab w:val="left" w:pos="1123"/>
        </w:tabs>
        <w:spacing w:before="207"/>
        <w:ind w:left="1122" w:hanging="362"/>
      </w:pPr>
      <w:r>
        <w:rPr>
          <w:w w:val="105"/>
        </w:rPr>
        <w:t>Project</w:t>
      </w:r>
      <w:r>
        <w:rPr>
          <w:spacing w:val="-5"/>
          <w:w w:val="105"/>
        </w:rPr>
        <w:t xml:space="preserve"> </w:t>
      </w:r>
      <w:r>
        <w:rPr>
          <w:w w:val="105"/>
        </w:rPr>
        <w:t>Management;</w:t>
      </w:r>
      <w:r>
        <w:rPr>
          <w:spacing w:val="-3"/>
          <w:w w:val="105"/>
        </w:rPr>
        <w:t xml:space="preserve"> </w:t>
      </w:r>
      <w:r>
        <w:rPr>
          <w:w w:val="105"/>
        </w:rPr>
        <w:t>Time</w:t>
      </w:r>
      <w:r>
        <w:rPr>
          <w:spacing w:val="-3"/>
          <w:w w:val="105"/>
        </w:rPr>
        <w:t xml:space="preserve"> </w:t>
      </w:r>
      <w:r>
        <w:rPr>
          <w:w w:val="105"/>
        </w:rPr>
        <w:t>Management;</w:t>
      </w:r>
      <w:r>
        <w:rPr>
          <w:spacing w:val="-3"/>
          <w:w w:val="105"/>
        </w:rPr>
        <w:t xml:space="preserve"> </w:t>
      </w:r>
      <w:r>
        <w:rPr>
          <w:w w:val="105"/>
        </w:rPr>
        <w:t>Leadership;</w:t>
      </w:r>
      <w:r>
        <w:rPr>
          <w:spacing w:val="-4"/>
          <w:w w:val="105"/>
        </w:rPr>
        <w:t xml:space="preserve"> </w:t>
      </w:r>
      <w:r>
        <w:rPr>
          <w:w w:val="105"/>
        </w:rPr>
        <w:t>Adaptability</w:t>
      </w:r>
    </w:p>
    <w:p w14:paraId="5CFF7530" w14:textId="77777777" w:rsidR="001F63A8" w:rsidRDefault="00B5156A">
      <w:pPr>
        <w:pStyle w:val="Heading1"/>
        <w:spacing w:before="134"/>
      </w:pPr>
      <w:r>
        <w:pict w14:anchorId="6F2AA8C0">
          <v:rect id="_x0000_s1040" style="position:absolute;left:0;text-align:left;margin-left:34pt;margin-top:23.2pt;width:498.9pt;height:2pt;z-index:-15719424;mso-wrap-distance-left:0;mso-wrap-distance-right:0;mso-position-horizontal-relative:page" fillcolor="#4d9ac9" stroked="f">
            <w10:wrap type="topAndBottom" anchorx="page"/>
          </v:rect>
        </w:pict>
      </w:r>
      <w:r>
        <w:rPr>
          <w:noProof/>
        </w:rPr>
        <w:drawing>
          <wp:anchor distT="0" distB="0" distL="0" distR="0" simplePos="0" relativeHeight="15741440" behindDoc="0" locked="0" layoutInCell="1" allowOverlap="1" wp14:anchorId="5298D12C" wp14:editId="4B9D75E7">
            <wp:simplePos x="0" y="0"/>
            <wp:positionH relativeFrom="page">
              <wp:posOffset>251459</wp:posOffset>
            </wp:positionH>
            <wp:positionV relativeFrom="paragraph">
              <wp:posOffset>165275</wp:posOffset>
            </wp:positionV>
            <wp:extent cx="71755" cy="71754"/>
            <wp:effectExtent l="0" t="0" r="0" b="0"/>
            <wp:wrapNone/>
            <wp:docPr id="13" name="image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7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755" cy="717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COMMUNICATION</w:t>
      </w:r>
      <w:r>
        <w:rPr>
          <w:spacing w:val="-1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INTERPERSONAL</w:t>
      </w:r>
      <w:r>
        <w:rPr>
          <w:spacing w:val="-3"/>
        </w:rPr>
        <w:t xml:space="preserve"> </w:t>
      </w:r>
      <w:r>
        <w:t>SKILLS</w:t>
      </w:r>
    </w:p>
    <w:p w14:paraId="4F3F9724" w14:textId="77777777" w:rsidR="001F63A8" w:rsidRDefault="00B5156A">
      <w:pPr>
        <w:pStyle w:val="ListParagraph"/>
        <w:numPr>
          <w:ilvl w:val="1"/>
          <w:numId w:val="2"/>
        </w:numPr>
        <w:tabs>
          <w:tab w:val="left" w:pos="1121"/>
          <w:tab w:val="left" w:pos="1123"/>
        </w:tabs>
        <w:spacing w:before="178"/>
        <w:ind w:left="1122" w:hanging="362"/>
      </w:pPr>
      <w:r>
        <w:rPr>
          <w:w w:val="105"/>
        </w:rPr>
        <w:t>Pashto</w:t>
      </w:r>
      <w:r>
        <w:rPr>
          <w:spacing w:val="-4"/>
          <w:w w:val="105"/>
        </w:rPr>
        <w:t xml:space="preserve"> </w:t>
      </w:r>
      <w:r>
        <w:rPr>
          <w:w w:val="105"/>
        </w:rPr>
        <w:t>(native);</w:t>
      </w:r>
      <w:r>
        <w:rPr>
          <w:spacing w:val="-2"/>
          <w:w w:val="105"/>
        </w:rPr>
        <w:t xml:space="preserve"> </w:t>
      </w:r>
      <w:r>
        <w:rPr>
          <w:w w:val="105"/>
        </w:rPr>
        <w:t>Urdu</w:t>
      </w:r>
      <w:r>
        <w:rPr>
          <w:spacing w:val="-4"/>
          <w:w w:val="105"/>
        </w:rPr>
        <w:t xml:space="preserve"> </w:t>
      </w:r>
      <w:r>
        <w:rPr>
          <w:w w:val="105"/>
        </w:rPr>
        <w:t>(conversant);</w:t>
      </w:r>
      <w:r>
        <w:rPr>
          <w:spacing w:val="-3"/>
          <w:w w:val="105"/>
        </w:rPr>
        <w:t xml:space="preserve"> </w:t>
      </w:r>
      <w:r>
        <w:rPr>
          <w:w w:val="105"/>
        </w:rPr>
        <w:t>English</w:t>
      </w:r>
      <w:r>
        <w:rPr>
          <w:spacing w:val="-3"/>
          <w:w w:val="105"/>
        </w:rPr>
        <w:t xml:space="preserve"> </w:t>
      </w:r>
      <w:r>
        <w:rPr>
          <w:w w:val="105"/>
        </w:rPr>
        <w:t>(Fluent)</w:t>
      </w:r>
    </w:p>
    <w:p w14:paraId="55961EB6" w14:textId="77777777" w:rsidR="001F63A8" w:rsidRDefault="00B5156A">
      <w:pPr>
        <w:pStyle w:val="Heading1"/>
        <w:spacing w:before="133"/>
      </w:pPr>
      <w:r>
        <w:rPr>
          <w:noProof/>
        </w:rPr>
        <w:drawing>
          <wp:anchor distT="0" distB="0" distL="0" distR="0" simplePos="0" relativeHeight="15741952" behindDoc="0" locked="0" layoutInCell="1" allowOverlap="1" wp14:anchorId="72C0EE7D" wp14:editId="6E8A2DDD">
            <wp:simplePos x="0" y="0"/>
            <wp:positionH relativeFrom="page">
              <wp:posOffset>251459</wp:posOffset>
            </wp:positionH>
            <wp:positionV relativeFrom="paragraph">
              <wp:posOffset>165275</wp:posOffset>
            </wp:positionV>
            <wp:extent cx="71755" cy="71754"/>
            <wp:effectExtent l="0" t="0" r="0" b="0"/>
            <wp:wrapNone/>
            <wp:docPr id="15" name="image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8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755" cy="717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JOB-RELATED</w:t>
      </w:r>
      <w:r>
        <w:rPr>
          <w:spacing w:val="-4"/>
        </w:rPr>
        <w:t xml:space="preserve"> </w:t>
      </w:r>
      <w:r>
        <w:t>SKILLS</w:t>
      </w:r>
    </w:p>
    <w:p w14:paraId="7B2515C3" w14:textId="77777777" w:rsidR="001F63A8" w:rsidRDefault="00B5156A">
      <w:pPr>
        <w:pStyle w:val="BodyText"/>
        <w:spacing w:line="30" w:lineRule="exact"/>
        <w:ind w:left="405" w:right="-29"/>
        <w:rPr>
          <w:rFonts w:ascii="Arial"/>
          <w:sz w:val="3"/>
        </w:rPr>
      </w:pPr>
      <w:r>
        <w:rPr>
          <w:rFonts w:ascii="Arial"/>
          <w:sz w:val="3"/>
        </w:rPr>
      </w:r>
      <w:r>
        <w:rPr>
          <w:rFonts w:ascii="Arial"/>
          <w:sz w:val="3"/>
        </w:rPr>
        <w:pict w14:anchorId="325B9B8F">
          <v:group id="_x0000_s1036" style="width:498.9pt;height:1.5pt;mso-position-horizontal-relative:char;mso-position-vertical-relative:line" coordsize="9978,30">
            <v:shape id="_x0000_s1039" style="position:absolute;width:9978;height:30" coordsize="9978,30" path="m9978,l,,15,30r9948,l9978,xe" fillcolor="#4d9ac9" stroked="f">
              <v:path arrowok="t"/>
            </v:shape>
            <v:shape id="_x0000_s1038" style="position:absolute;left:9962;width:15;height:30" coordorigin="9962" coordsize="15,30" path="m9977,r-15,30l9977,30r,-30xe" fillcolor="#aaa" stroked="f">
              <v:path arrowok="t"/>
            </v:shape>
            <v:shape id="_x0000_s1037" style="position:absolute;width:15;height:30" coordsize="15,30" path="m,l,30r15,l,xe" fillcolor="#545454" stroked="f">
              <v:path arrowok="t"/>
            </v:shape>
            <w10:anchorlock/>
          </v:group>
        </w:pict>
      </w:r>
    </w:p>
    <w:p w14:paraId="58C0DE63" w14:textId="77777777" w:rsidR="001F63A8" w:rsidRDefault="00B5156A">
      <w:pPr>
        <w:pStyle w:val="ListParagraph"/>
        <w:numPr>
          <w:ilvl w:val="1"/>
          <w:numId w:val="2"/>
        </w:numPr>
        <w:tabs>
          <w:tab w:val="left" w:pos="1121"/>
          <w:tab w:val="left" w:pos="1123"/>
        </w:tabs>
        <w:spacing w:before="242" w:line="206" w:lineRule="auto"/>
        <w:ind w:left="1122" w:right="415" w:hanging="361"/>
      </w:pPr>
      <w:r>
        <w:rPr>
          <w:w w:val="105"/>
        </w:rPr>
        <w:t>Scanning Electron Microscope (SEM); X-Ray Diﬀraction (XRD); Atomic Force Microscopy; Nano-</w:t>
      </w:r>
      <w:r>
        <w:rPr>
          <w:spacing w:val="-51"/>
          <w:w w:val="105"/>
        </w:rPr>
        <w:t xml:space="preserve"> </w:t>
      </w:r>
      <w:r>
        <w:rPr>
          <w:spacing w:val="-1"/>
          <w:w w:val="105"/>
        </w:rPr>
        <w:t>Indentation;</w:t>
      </w:r>
      <w:r>
        <w:rPr>
          <w:spacing w:val="-31"/>
          <w:w w:val="105"/>
        </w:rPr>
        <w:t xml:space="preserve"> </w:t>
      </w:r>
      <w:r>
        <w:rPr>
          <w:spacing w:val="-1"/>
          <w:w w:val="105"/>
        </w:rPr>
        <w:t>Spectroscopy;</w:t>
      </w:r>
      <w:r>
        <w:rPr>
          <w:spacing w:val="-28"/>
          <w:w w:val="105"/>
        </w:rPr>
        <w:t xml:space="preserve"> </w:t>
      </w:r>
      <w:r>
        <w:rPr>
          <w:spacing w:val="-1"/>
          <w:w w:val="105"/>
        </w:rPr>
        <w:t>Vickers</w:t>
      </w:r>
      <w:r>
        <w:rPr>
          <w:spacing w:val="-29"/>
          <w:w w:val="105"/>
        </w:rPr>
        <w:t xml:space="preserve"> </w:t>
      </w:r>
      <w:r>
        <w:rPr>
          <w:spacing w:val="-1"/>
          <w:w w:val="105"/>
        </w:rPr>
        <w:t>Hardness</w:t>
      </w:r>
      <w:r>
        <w:rPr>
          <w:spacing w:val="-29"/>
          <w:w w:val="105"/>
        </w:rPr>
        <w:t xml:space="preserve"> </w:t>
      </w:r>
      <w:r>
        <w:rPr>
          <w:spacing w:val="-1"/>
          <w:w w:val="105"/>
        </w:rPr>
        <w:t>Testing;</w:t>
      </w:r>
      <w:r>
        <w:rPr>
          <w:spacing w:val="-30"/>
          <w:w w:val="105"/>
        </w:rPr>
        <w:t xml:space="preserve"> </w:t>
      </w:r>
      <w:r>
        <w:rPr>
          <w:spacing w:val="-1"/>
          <w:w w:val="105"/>
        </w:rPr>
        <w:t>Charpy</w:t>
      </w:r>
      <w:r>
        <w:rPr>
          <w:spacing w:val="-29"/>
          <w:w w:val="105"/>
        </w:rPr>
        <w:t xml:space="preserve"> </w:t>
      </w:r>
      <w:r>
        <w:rPr>
          <w:w w:val="105"/>
        </w:rPr>
        <w:t>Testing;</w:t>
      </w:r>
      <w:r>
        <w:rPr>
          <w:spacing w:val="-31"/>
          <w:w w:val="105"/>
        </w:rPr>
        <w:t xml:space="preserve"> </w:t>
      </w:r>
      <w:r>
        <w:rPr>
          <w:w w:val="105"/>
        </w:rPr>
        <w:t>Soldering;</w:t>
      </w:r>
      <w:r>
        <w:rPr>
          <w:spacing w:val="-27"/>
          <w:w w:val="105"/>
        </w:rPr>
        <w:t xml:space="preserve"> </w:t>
      </w:r>
      <w:r>
        <w:rPr>
          <w:w w:val="105"/>
        </w:rPr>
        <w:t>Mill;</w:t>
      </w:r>
      <w:r>
        <w:rPr>
          <w:spacing w:val="-30"/>
          <w:w w:val="105"/>
        </w:rPr>
        <w:t xml:space="preserve"> </w:t>
      </w:r>
      <w:r>
        <w:rPr>
          <w:w w:val="105"/>
        </w:rPr>
        <w:t>Lathes;</w:t>
      </w:r>
      <w:r>
        <w:rPr>
          <w:spacing w:val="-30"/>
          <w:w w:val="105"/>
        </w:rPr>
        <w:t xml:space="preserve"> </w:t>
      </w:r>
      <w:r>
        <w:rPr>
          <w:w w:val="105"/>
        </w:rPr>
        <w:t>Drill</w:t>
      </w:r>
      <w:r>
        <w:rPr>
          <w:spacing w:val="1"/>
          <w:w w:val="105"/>
        </w:rPr>
        <w:t xml:space="preserve"> </w:t>
      </w:r>
      <w:r>
        <w:rPr>
          <w:w w:val="105"/>
        </w:rPr>
        <w:t>press; Welding; Potentio dynamic Polarization</w:t>
      </w:r>
      <w:r>
        <w:rPr>
          <w:spacing w:val="-1"/>
          <w:w w:val="105"/>
        </w:rPr>
        <w:t xml:space="preserve"> </w:t>
      </w:r>
      <w:r>
        <w:rPr>
          <w:w w:val="105"/>
        </w:rPr>
        <w:t>test;</w:t>
      </w:r>
      <w:r>
        <w:rPr>
          <w:spacing w:val="-29"/>
          <w:w w:val="105"/>
        </w:rPr>
        <w:t xml:space="preserve"> </w:t>
      </w:r>
      <w:r>
        <w:rPr>
          <w:w w:val="105"/>
        </w:rPr>
        <w:t>NDT</w:t>
      </w:r>
    </w:p>
    <w:p w14:paraId="7A20623D" w14:textId="77777777" w:rsidR="001F63A8" w:rsidRDefault="00B5156A">
      <w:pPr>
        <w:pStyle w:val="Heading3"/>
        <w:spacing w:line="239" w:lineRule="exact"/>
      </w:pPr>
      <w:r>
        <w:rPr>
          <w:w w:val="105"/>
        </w:rPr>
        <w:t>Other</w:t>
      </w:r>
      <w:r>
        <w:rPr>
          <w:spacing w:val="-2"/>
          <w:w w:val="105"/>
        </w:rPr>
        <w:t xml:space="preserve"> </w:t>
      </w:r>
      <w:r>
        <w:rPr>
          <w:w w:val="105"/>
        </w:rPr>
        <w:t>computer</w:t>
      </w:r>
      <w:r>
        <w:rPr>
          <w:spacing w:val="-1"/>
          <w:w w:val="105"/>
        </w:rPr>
        <w:t xml:space="preserve"> </w:t>
      </w:r>
      <w:r>
        <w:rPr>
          <w:w w:val="105"/>
        </w:rPr>
        <w:t>skills:</w:t>
      </w:r>
    </w:p>
    <w:p w14:paraId="4765BC0A" w14:textId="77777777" w:rsidR="001F63A8" w:rsidRDefault="00B5156A">
      <w:pPr>
        <w:pStyle w:val="ListParagraph"/>
        <w:numPr>
          <w:ilvl w:val="1"/>
          <w:numId w:val="2"/>
        </w:numPr>
        <w:tabs>
          <w:tab w:val="left" w:pos="1121"/>
          <w:tab w:val="left" w:pos="1123"/>
        </w:tabs>
        <w:spacing w:before="27"/>
        <w:ind w:left="1122" w:hanging="362"/>
      </w:pPr>
      <w:r>
        <w:t>C/C++,</w:t>
      </w:r>
      <w:r>
        <w:rPr>
          <w:spacing w:val="-5"/>
        </w:rPr>
        <w:t xml:space="preserve"> </w:t>
      </w:r>
      <w:r>
        <w:t>MATLAB,</w:t>
      </w:r>
      <w:r>
        <w:rPr>
          <w:spacing w:val="-6"/>
        </w:rPr>
        <w:t xml:space="preserve"> </w:t>
      </w:r>
      <w:r>
        <w:t>Solidworks,</w:t>
      </w:r>
      <w:r>
        <w:rPr>
          <w:spacing w:val="-3"/>
        </w:rPr>
        <w:t xml:space="preserve"> </w:t>
      </w:r>
      <w:r>
        <w:t>Creo,</w:t>
      </w:r>
      <w:r>
        <w:rPr>
          <w:spacing w:val="-3"/>
        </w:rPr>
        <w:t xml:space="preserve"> </w:t>
      </w:r>
      <w:r>
        <w:t>ANSYS,</w:t>
      </w:r>
      <w:r>
        <w:rPr>
          <w:spacing w:val="-4"/>
        </w:rPr>
        <w:t xml:space="preserve"> </w:t>
      </w:r>
      <w:r>
        <w:t>Abacus</w:t>
      </w:r>
      <w:r>
        <w:rPr>
          <w:spacing w:val="-3"/>
        </w:rPr>
        <w:t xml:space="preserve"> </w:t>
      </w:r>
      <w:r>
        <w:t>Microsoft</w:t>
      </w:r>
      <w:r>
        <w:rPr>
          <w:spacing w:val="-5"/>
        </w:rPr>
        <w:t xml:space="preserve"> </w:t>
      </w:r>
      <w:r>
        <w:t>office,</w:t>
      </w:r>
      <w:r>
        <w:rPr>
          <w:spacing w:val="-5"/>
        </w:rPr>
        <w:t xml:space="preserve"> </w:t>
      </w:r>
      <w:r>
        <w:t>Photoshop,</w:t>
      </w:r>
      <w:r>
        <w:rPr>
          <w:spacing w:val="-6"/>
        </w:rPr>
        <w:t xml:space="preserve"> </w:t>
      </w:r>
      <w:r>
        <w:t>Lindo</w:t>
      </w:r>
    </w:p>
    <w:p w14:paraId="24EBAB78" w14:textId="77777777" w:rsidR="001F63A8" w:rsidRDefault="00B5156A">
      <w:pPr>
        <w:pStyle w:val="Heading1"/>
        <w:spacing w:before="117"/>
        <w:ind w:left="720"/>
      </w:pPr>
      <w:r>
        <w:rPr>
          <w:noProof/>
        </w:rPr>
        <w:drawing>
          <wp:anchor distT="0" distB="0" distL="0" distR="0" simplePos="0" relativeHeight="15742464" behindDoc="0" locked="0" layoutInCell="1" allowOverlap="1" wp14:anchorId="7F6B7B49" wp14:editId="5965A484">
            <wp:simplePos x="0" y="0"/>
            <wp:positionH relativeFrom="page">
              <wp:posOffset>251459</wp:posOffset>
            </wp:positionH>
            <wp:positionV relativeFrom="paragraph">
              <wp:posOffset>153845</wp:posOffset>
            </wp:positionV>
            <wp:extent cx="71755" cy="71754"/>
            <wp:effectExtent l="0" t="0" r="0" b="0"/>
            <wp:wrapNone/>
            <wp:docPr id="17" name="image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5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755" cy="717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NETWORKS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MEMBERSHIPS</w:t>
      </w:r>
    </w:p>
    <w:p w14:paraId="001DDA49" w14:textId="77777777" w:rsidR="001F63A8" w:rsidRDefault="00B5156A">
      <w:pPr>
        <w:pStyle w:val="BodyText"/>
        <w:spacing w:line="30" w:lineRule="exact"/>
        <w:ind w:left="405" w:right="-29"/>
        <w:rPr>
          <w:rFonts w:ascii="Arial"/>
          <w:sz w:val="3"/>
        </w:rPr>
      </w:pPr>
      <w:r>
        <w:rPr>
          <w:rFonts w:ascii="Arial"/>
          <w:sz w:val="3"/>
        </w:rPr>
      </w:r>
      <w:r>
        <w:rPr>
          <w:rFonts w:ascii="Arial"/>
          <w:sz w:val="3"/>
        </w:rPr>
        <w:pict w14:anchorId="672EE300">
          <v:group id="_x0000_s1032" style="width:498.9pt;height:1.5pt;mso-position-horizontal-relative:char;mso-position-vertical-relative:line" coordsize="9978,30">
            <v:shape id="_x0000_s1035" style="position:absolute;width:9978;height:30" coordsize="9978,30" path="m9978,l,,15,30r9948,l9978,xe" fillcolor="#4d9ac9" stroked="f">
              <v:path arrowok="t"/>
            </v:shape>
            <v:shape id="_x0000_s1034" style="position:absolute;left:9962;width:15;height:30" coordorigin="9962" coordsize="15,30" path="m9977,r-15,30l9977,30r,-30xe" fillcolor="#aaa" stroked="f">
              <v:path arrowok="t"/>
            </v:shape>
            <v:shape id="_x0000_s1033" style="position:absolute;width:15;height:30" coordsize="15,30" path="m,l,30r15,l,xe" fillcolor="#545454" stroked="f">
              <v:path arrowok="t"/>
            </v:shape>
            <w10:anchorlock/>
          </v:group>
        </w:pict>
      </w:r>
    </w:p>
    <w:p w14:paraId="144BE522" w14:textId="77777777" w:rsidR="001F63A8" w:rsidRDefault="00B5156A">
      <w:pPr>
        <w:pStyle w:val="ListParagraph"/>
        <w:numPr>
          <w:ilvl w:val="1"/>
          <w:numId w:val="2"/>
        </w:numPr>
        <w:tabs>
          <w:tab w:val="left" w:pos="1003"/>
        </w:tabs>
        <w:spacing w:before="215" w:line="272" w:lineRule="exact"/>
      </w:pPr>
      <w:r>
        <w:rPr>
          <w:spacing w:val="-1"/>
          <w:w w:val="105"/>
        </w:rPr>
        <w:t>Member,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American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society</w:t>
      </w:r>
      <w:r>
        <w:rPr>
          <w:spacing w:val="3"/>
          <w:w w:val="105"/>
        </w:rPr>
        <w:t xml:space="preserve"> </w:t>
      </w:r>
      <w:r>
        <w:rPr>
          <w:spacing w:val="-1"/>
          <w:w w:val="105"/>
        </w:rPr>
        <w:t>of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materiel</w:t>
      </w:r>
      <w:r>
        <w:rPr>
          <w:spacing w:val="-20"/>
          <w:w w:val="105"/>
        </w:rPr>
        <w:t xml:space="preserve"> </w:t>
      </w:r>
      <w:r>
        <w:rPr>
          <w:w w:val="105"/>
        </w:rPr>
        <w:t>(ASM)</w:t>
      </w:r>
    </w:p>
    <w:p w14:paraId="3EA20F30" w14:textId="77777777" w:rsidR="001F63A8" w:rsidRDefault="00B5156A">
      <w:pPr>
        <w:pStyle w:val="ListParagraph"/>
        <w:numPr>
          <w:ilvl w:val="1"/>
          <w:numId w:val="2"/>
        </w:numPr>
        <w:tabs>
          <w:tab w:val="left" w:pos="1003"/>
        </w:tabs>
        <w:spacing w:line="264" w:lineRule="exact"/>
      </w:pPr>
      <w:r>
        <w:t>Event</w:t>
      </w:r>
      <w:r>
        <w:rPr>
          <w:spacing w:val="-5"/>
        </w:rPr>
        <w:t xml:space="preserve"> </w:t>
      </w:r>
      <w:r>
        <w:t>coordinator,</w:t>
      </w:r>
      <w:r>
        <w:rPr>
          <w:spacing w:val="-4"/>
        </w:rPr>
        <w:t xml:space="preserve"> </w:t>
      </w:r>
      <w:r>
        <w:t>Team</w:t>
      </w:r>
      <w:r>
        <w:rPr>
          <w:spacing w:val="-1"/>
        </w:rPr>
        <w:t xml:space="preserve"> </w:t>
      </w:r>
      <w:r>
        <w:t>Green</w:t>
      </w:r>
      <w:r>
        <w:rPr>
          <w:spacing w:val="-2"/>
        </w:rPr>
        <w:t xml:space="preserve"> </w:t>
      </w:r>
      <w:r>
        <w:t>Energy</w:t>
      </w:r>
      <w:r>
        <w:rPr>
          <w:spacing w:val="-2"/>
        </w:rPr>
        <w:t xml:space="preserve"> </w:t>
      </w:r>
      <w:r>
        <w:t>development</w:t>
      </w:r>
      <w:r>
        <w:rPr>
          <w:spacing w:val="-2"/>
        </w:rPr>
        <w:t xml:space="preserve"> </w:t>
      </w:r>
      <w:r>
        <w:t>(Team</w:t>
      </w:r>
      <w:r>
        <w:rPr>
          <w:spacing w:val="6"/>
        </w:rPr>
        <w:t xml:space="preserve"> </w:t>
      </w:r>
      <w:r>
        <w:t>GED)</w:t>
      </w:r>
    </w:p>
    <w:p w14:paraId="6A2D715E" w14:textId="77777777" w:rsidR="001F63A8" w:rsidRDefault="00B5156A">
      <w:pPr>
        <w:pStyle w:val="ListParagraph"/>
        <w:numPr>
          <w:ilvl w:val="1"/>
          <w:numId w:val="2"/>
        </w:numPr>
        <w:tabs>
          <w:tab w:val="left" w:pos="1003"/>
        </w:tabs>
        <w:spacing w:line="263" w:lineRule="exact"/>
      </w:pPr>
      <w:r>
        <w:rPr>
          <w:w w:val="105"/>
        </w:rPr>
        <w:t>Head</w:t>
      </w:r>
      <w:r>
        <w:rPr>
          <w:spacing w:val="-4"/>
          <w:w w:val="105"/>
        </w:rPr>
        <w:t xml:space="preserve"> </w:t>
      </w:r>
      <w:r>
        <w:rPr>
          <w:w w:val="105"/>
        </w:rPr>
        <w:t>of</w:t>
      </w:r>
      <w:r>
        <w:rPr>
          <w:spacing w:val="-4"/>
          <w:w w:val="105"/>
        </w:rPr>
        <w:t xml:space="preserve"> </w:t>
      </w:r>
      <w:r>
        <w:rPr>
          <w:w w:val="105"/>
        </w:rPr>
        <w:t>Education</w:t>
      </w:r>
      <w:r>
        <w:rPr>
          <w:spacing w:val="-4"/>
          <w:w w:val="105"/>
        </w:rPr>
        <w:t xml:space="preserve"> </w:t>
      </w:r>
      <w:r>
        <w:rPr>
          <w:w w:val="105"/>
        </w:rPr>
        <w:t>department,</w:t>
      </w:r>
      <w:r>
        <w:rPr>
          <w:spacing w:val="-4"/>
          <w:w w:val="105"/>
        </w:rPr>
        <w:t xml:space="preserve"> </w:t>
      </w:r>
      <w:r>
        <w:rPr>
          <w:w w:val="105"/>
        </w:rPr>
        <w:t>Bara</w:t>
      </w:r>
      <w:r>
        <w:rPr>
          <w:spacing w:val="-4"/>
          <w:w w:val="105"/>
        </w:rPr>
        <w:t xml:space="preserve"> </w:t>
      </w:r>
      <w:r>
        <w:rPr>
          <w:w w:val="105"/>
        </w:rPr>
        <w:t>Educational</w:t>
      </w:r>
      <w:r>
        <w:rPr>
          <w:spacing w:val="-3"/>
          <w:w w:val="105"/>
        </w:rPr>
        <w:t xml:space="preserve"> </w:t>
      </w:r>
      <w:r>
        <w:rPr>
          <w:w w:val="105"/>
        </w:rPr>
        <w:t>society</w:t>
      </w:r>
      <w:r>
        <w:rPr>
          <w:spacing w:val="-2"/>
          <w:w w:val="105"/>
        </w:rPr>
        <w:t xml:space="preserve"> </w:t>
      </w:r>
      <w:r>
        <w:rPr>
          <w:w w:val="105"/>
        </w:rPr>
        <w:t>(BES)</w:t>
      </w:r>
    </w:p>
    <w:p w14:paraId="6C6319C2" w14:textId="77777777" w:rsidR="001F63A8" w:rsidRDefault="00B5156A">
      <w:pPr>
        <w:pStyle w:val="ListParagraph"/>
        <w:numPr>
          <w:ilvl w:val="1"/>
          <w:numId w:val="2"/>
        </w:numPr>
        <w:tabs>
          <w:tab w:val="left" w:pos="1003"/>
        </w:tabs>
        <w:spacing w:line="270" w:lineRule="exact"/>
      </w:pPr>
      <w:r>
        <w:rPr>
          <w:spacing w:val="-1"/>
          <w:w w:val="105"/>
        </w:rPr>
        <w:t>Afridi model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college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|Cricket</w:t>
      </w:r>
      <w:r>
        <w:rPr>
          <w:spacing w:val="1"/>
          <w:w w:val="105"/>
        </w:rPr>
        <w:t xml:space="preserve"> </w:t>
      </w:r>
      <w:r>
        <w:rPr>
          <w:w w:val="105"/>
        </w:rPr>
        <w:t>team</w:t>
      </w:r>
      <w:r>
        <w:rPr>
          <w:spacing w:val="-21"/>
          <w:w w:val="105"/>
        </w:rPr>
        <w:t xml:space="preserve"> </w:t>
      </w:r>
      <w:r>
        <w:rPr>
          <w:w w:val="105"/>
        </w:rPr>
        <w:t>captain</w:t>
      </w:r>
    </w:p>
    <w:p w14:paraId="30E015EC" w14:textId="77777777" w:rsidR="001F63A8" w:rsidRDefault="00B5156A">
      <w:pPr>
        <w:pStyle w:val="ListParagraph"/>
        <w:numPr>
          <w:ilvl w:val="1"/>
          <w:numId w:val="2"/>
        </w:numPr>
        <w:tabs>
          <w:tab w:val="left" w:pos="1003"/>
        </w:tabs>
        <w:spacing w:line="279" w:lineRule="exact"/>
      </w:pPr>
      <w:r>
        <w:t>Campus</w:t>
      </w:r>
      <w:r>
        <w:rPr>
          <w:spacing w:val="33"/>
        </w:rPr>
        <w:t xml:space="preserve"> </w:t>
      </w:r>
      <w:r>
        <w:t>ambassador</w:t>
      </w:r>
      <w:r>
        <w:rPr>
          <w:spacing w:val="29"/>
        </w:rPr>
        <w:t xml:space="preserve"> </w:t>
      </w:r>
      <w:r>
        <w:t>for</w:t>
      </w:r>
      <w:r>
        <w:rPr>
          <w:spacing w:val="31"/>
        </w:rPr>
        <w:t xml:space="preserve"> </w:t>
      </w:r>
      <w:r>
        <w:t>Youth</w:t>
      </w:r>
      <w:r>
        <w:rPr>
          <w:spacing w:val="31"/>
        </w:rPr>
        <w:t xml:space="preserve"> </w:t>
      </w:r>
      <w:r>
        <w:t>Intellects</w:t>
      </w:r>
      <w:r>
        <w:rPr>
          <w:spacing w:val="-12"/>
        </w:rPr>
        <w:t xml:space="preserve"> </w:t>
      </w:r>
      <w:r>
        <w:t>Society</w:t>
      </w:r>
      <w:r>
        <w:rPr>
          <w:spacing w:val="34"/>
        </w:rPr>
        <w:t xml:space="preserve"> </w:t>
      </w:r>
      <w:r>
        <w:t>(YIS)</w:t>
      </w:r>
    </w:p>
    <w:p w14:paraId="1FB5CEAF" w14:textId="77777777" w:rsidR="001F63A8" w:rsidRDefault="00B5156A">
      <w:pPr>
        <w:pStyle w:val="Heading1"/>
        <w:spacing w:before="129"/>
      </w:pPr>
      <w:r>
        <w:pict w14:anchorId="0CC75916">
          <v:rect id="_x0000_s1031" style="position:absolute;left:0;text-align:left;margin-left:34pt;margin-top:22.95pt;width:498.9pt;height:2pt;z-index:-15717888;mso-wrap-distance-left:0;mso-wrap-distance-right:0;mso-position-horizontal-relative:page" fillcolor="#4d9ac9" stroked="f">
            <w10:wrap type="topAndBottom" anchorx="page"/>
          </v:rect>
        </w:pict>
      </w:r>
      <w:r>
        <w:rPr>
          <w:noProof/>
        </w:rPr>
        <w:drawing>
          <wp:anchor distT="0" distB="0" distL="0" distR="0" simplePos="0" relativeHeight="15742976" behindDoc="0" locked="0" layoutInCell="1" allowOverlap="1" wp14:anchorId="56B14B8D" wp14:editId="6AAC40A7">
            <wp:simplePos x="0" y="0"/>
            <wp:positionH relativeFrom="page">
              <wp:posOffset>251459</wp:posOffset>
            </wp:positionH>
            <wp:positionV relativeFrom="paragraph">
              <wp:posOffset>162229</wp:posOffset>
            </wp:positionV>
            <wp:extent cx="71755" cy="71753"/>
            <wp:effectExtent l="0" t="0" r="0" b="0"/>
            <wp:wrapNone/>
            <wp:docPr id="19" name="image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9.pn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755" cy="717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CERTIFICATIONS</w:t>
      </w:r>
    </w:p>
    <w:p w14:paraId="1CC6E226" w14:textId="77777777" w:rsidR="001F63A8" w:rsidRDefault="00B5156A">
      <w:pPr>
        <w:pStyle w:val="ListParagraph"/>
        <w:numPr>
          <w:ilvl w:val="1"/>
          <w:numId w:val="2"/>
        </w:numPr>
        <w:tabs>
          <w:tab w:val="left" w:pos="1003"/>
        </w:tabs>
        <w:spacing w:before="174" w:line="235" w:lineRule="auto"/>
        <w:ind w:right="391"/>
      </w:pPr>
      <w:r>
        <w:rPr>
          <w:spacing w:val="-1"/>
          <w:w w:val="102"/>
        </w:rPr>
        <w:t>A</w:t>
      </w:r>
      <w:r>
        <w:rPr>
          <w:w w:val="102"/>
        </w:rPr>
        <w:t>warded</w:t>
      </w:r>
      <w:r>
        <w:rPr>
          <w:spacing w:val="-1"/>
        </w:rPr>
        <w:t xml:space="preserve"> </w:t>
      </w:r>
      <w:r>
        <w:t>cert</w:t>
      </w:r>
      <w:r>
        <w:rPr>
          <w:spacing w:val="-1"/>
        </w:rPr>
        <w:t>i</w:t>
      </w:r>
      <w:r>
        <w:rPr>
          <w:w w:val="47"/>
        </w:rPr>
        <w:t>f</w:t>
      </w:r>
      <w:r>
        <w:rPr>
          <w:spacing w:val="-1"/>
          <w:w w:val="47"/>
        </w:rPr>
        <w:t>i</w:t>
      </w:r>
      <w:r>
        <w:t>cate</w:t>
      </w:r>
      <w:r>
        <w:rPr>
          <w:spacing w:val="-2"/>
        </w:rPr>
        <w:t xml:space="preserve"> </w:t>
      </w:r>
      <w:r>
        <w:rPr>
          <w:spacing w:val="1"/>
          <w:w w:val="102"/>
        </w:rPr>
        <w:t>o</w:t>
      </w:r>
      <w:r>
        <w:rPr>
          <w:w w:val="102"/>
        </w:rPr>
        <w:t>f</w:t>
      </w:r>
      <w:r>
        <w:rPr>
          <w:spacing w:val="-1"/>
        </w:rPr>
        <w:t xml:space="preserve"> </w:t>
      </w:r>
      <w:r>
        <w:rPr>
          <w:spacing w:val="1"/>
          <w:w w:val="102"/>
        </w:rPr>
        <w:t>P</w:t>
      </w:r>
      <w:r>
        <w:rPr>
          <w:w w:val="102"/>
        </w:rPr>
        <w:t>a</w:t>
      </w:r>
      <w:r>
        <w:rPr>
          <w:spacing w:val="-2"/>
          <w:w w:val="102"/>
        </w:rPr>
        <w:t>r</w:t>
      </w:r>
      <w:r>
        <w:rPr>
          <w:spacing w:val="1"/>
          <w:w w:val="102"/>
        </w:rPr>
        <w:t>t</w:t>
      </w:r>
      <w:r>
        <w:rPr>
          <w:spacing w:val="-4"/>
          <w:w w:val="102"/>
        </w:rPr>
        <w:t>i</w:t>
      </w:r>
      <w:r>
        <w:rPr>
          <w:w w:val="102"/>
        </w:rPr>
        <w:t>c</w:t>
      </w:r>
      <w:r>
        <w:rPr>
          <w:spacing w:val="-1"/>
          <w:w w:val="102"/>
        </w:rPr>
        <w:t>ip</w:t>
      </w:r>
      <w:r>
        <w:rPr>
          <w:w w:val="102"/>
        </w:rPr>
        <w:t>a</w:t>
      </w:r>
      <w:r>
        <w:rPr>
          <w:spacing w:val="1"/>
          <w:w w:val="102"/>
        </w:rPr>
        <w:t>t</w:t>
      </w:r>
      <w:r>
        <w:rPr>
          <w:spacing w:val="-2"/>
          <w:w w:val="102"/>
        </w:rPr>
        <w:t>i</w:t>
      </w:r>
      <w:r>
        <w:rPr>
          <w:spacing w:val="2"/>
          <w:w w:val="102"/>
        </w:rPr>
        <w:t>o</w:t>
      </w:r>
      <w:r>
        <w:rPr>
          <w:w w:val="102"/>
        </w:rPr>
        <w:t>n</w:t>
      </w:r>
      <w:r>
        <w:rPr>
          <w:spacing w:val="-3"/>
        </w:rPr>
        <w:t xml:space="preserve"> </w:t>
      </w:r>
      <w:r>
        <w:rPr>
          <w:w w:val="102"/>
        </w:rPr>
        <w:t>f</w:t>
      </w:r>
      <w:r>
        <w:rPr>
          <w:spacing w:val="1"/>
          <w:w w:val="102"/>
        </w:rPr>
        <w:t>o</w:t>
      </w:r>
      <w:r>
        <w:rPr>
          <w:w w:val="102"/>
        </w:rPr>
        <w:t>r</w:t>
      </w:r>
      <w:r>
        <w:rPr>
          <w:spacing w:val="-2"/>
        </w:rPr>
        <w:t xml:space="preserve"> </w:t>
      </w:r>
      <w:r>
        <w:t>at</w:t>
      </w:r>
      <w:r>
        <w:rPr>
          <w:spacing w:val="-2"/>
        </w:rPr>
        <w:t>t</w:t>
      </w:r>
      <w:r>
        <w:t>en</w:t>
      </w:r>
      <w:r>
        <w:rPr>
          <w:spacing w:val="-1"/>
        </w:rPr>
        <w:t>d</w:t>
      </w:r>
      <w:r>
        <w:t>i</w:t>
      </w:r>
      <w:r>
        <w:rPr>
          <w:spacing w:val="-1"/>
        </w:rPr>
        <w:t>n</w:t>
      </w:r>
      <w:r>
        <w:t>g</w:t>
      </w:r>
      <w:r>
        <w:rPr>
          <w:spacing w:val="-1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4"/>
        </w:rPr>
        <w:t xml:space="preserve"> </w:t>
      </w:r>
      <w:r>
        <w:t>we</w:t>
      </w:r>
      <w:r>
        <w:rPr>
          <w:spacing w:val="-1"/>
        </w:rPr>
        <w:t>b</w:t>
      </w:r>
      <w:r>
        <w:t>i</w:t>
      </w:r>
      <w:r>
        <w:rPr>
          <w:spacing w:val="-1"/>
        </w:rPr>
        <w:t>n</w:t>
      </w:r>
      <w:r>
        <w:t>ar</w:t>
      </w:r>
      <w:r>
        <w:rPr>
          <w:spacing w:val="-3"/>
        </w:rPr>
        <w:t xml:space="preserve"> </w:t>
      </w:r>
      <w:r>
        <w:rPr>
          <w:spacing w:val="1"/>
        </w:rPr>
        <w:t>o</w:t>
      </w:r>
      <w:r>
        <w:t>n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>n</w:t>
      </w:r>
      <w:r>
        <w:rPr>
          <w:spacing w:val="-2"/>
        </w:rPr>
        <w:t>t</w:t>
      </w:r>
      <w:r>
        <w:t>ro</w:t>
      </w:r>
      <w:r>
        <w:rPr>
          <w:spacing w:val="-1"/>
        </w:rPr>
        <w:t>du</w:t>
      </w:r>
      <w:r>
        <w:rPr>
          <w:spacing w:val="-3"/>
        </w:rPr>
        <w:t>c</w:t>
      </w:r>
      <w:r>
        <w:t>ti</w:t>
      </w:r>
      <w:r>
        <w:rPr>
          <w:spacing w:val="1"/>
        </w:rPr>
        <w:t>o</w:t>
      </w:r>
      <w:r>
        <w:t>n</w:t>
      </w:r>
      <w:r>
        <w:rPr>
          <w:spacing w:val="-4"/>
        </w:rPr>
        <w:t xml:space="preserve"> </w:t>
      </w:r>
      <w:r>
        <w:rPr>
          <w:spacing w:val="-2"/>
        </w:rPr>
        <w:t>t</w:t>
      </w:r>
      <w:r>
        <w:t>o</w:t>
      </w:r>
      <w:r>
        <w:rPr>
          <w:spacing w:val="-2"/>
        </w:rPr>
        <w:t xml:space="preserve"> </w:t>
      </w:r>
      <w:r>
        <w:t>wel</w:t>
      </w:r>
      <w:r>
        <w:rPr>
          <w:spacing w:val="-1"/>
        </w:rPr>
        <w:t>d</w:t>
      </w:r>
      <w:r>
        <w:t>i</w:t>
      </w:r>
      <w:r>
        <w:rPr>
          <w:spacing w:val="-1"/>
        </w:rPr>
        <w:t>n</w:t>
      </w:r>
      <w:r>
        <w:t>g</w:t>
      </w:r>
      <w:r>
        <w:rPr>
          <w:spacing w:val="-3"/>
        </w:rPr>
        <w:t xml:space="preserve"> </w:t>
      </w:r>
      <w:r>
        <w:rPr>
          <w:spacing w:val="-1"/>
        </w:rPr>
        <w:t>pr</w:t>
      </w:r>
      <w:r>
        <w:t>o</w:t>
      </w:r>
      <w:r>
        <w:rPr>
          <w:spacing w:val="-3"/>
        </w:rPr>
        <w:t>c</w:t>
      </w:r>
      <w:r>
        <w:t>ed</w:t>
      </w:r>
      <w:r>
        <w:rPr>
          <w:spacing w:val="-1"/>
        </w:rPr>
        <w:t>u</w:t>
      </w:r>
      <w:r>
        <w:t>res qualification</w:t>
      </w:r>
      <w:r>
        <w:rPr>
          <w:spacing w:val="-4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industrial</w:t>
      </w:r>
      <w:r>
        <w:rPr>
          <w:spacing w:val="-3"/>
        </w:rPr>
        <w:t xml:space="preserve"> </w:t>
      </w:r>
      <w:r>
        <w:t>applications</w:t>
      </w:r>
    </w:p>
    <w:p w14:paraId="14DE85BA" w14:textId="77777777" w:rsidR="001F63A8" w:rsidRDefault="00B5156A">
      <w:pPr>
        <w:pStyle w:val="ListParagraph"/>
        <w:numPr>
          <w:ilvl w:val="1"/>
          <w:numId w:val="2"/>
        </w:numPr>
        <w:tabs>
          <w:tab w:val="left" w:pos="1003"/>
        </w:tabs>
        <w:spacing w:before="87" w:line="277" w:lineRule="exact"/>
      </w:pPr>
      <w:r>
        <w:rPr>
          <w:spacing w:val="-1"/>
          <w:w w:val="102"/>
        </w:rPr>
        <w:t>A</w:t>
      </w:r>
      <w:r>
        <w:rPr>
          <w:w w:val="102"/>
        </w:rPr>
        <w:t>warded</w:t>
      </w:r>
      <w:r>
        <w:rPr>
          <w:spacing w:val="-1"/>
        </w:rPr>
        <w:t xml:space="preserve"> </w:t>
      </w:r>
      <w:r>
        <w:t>cert</w:t>
      </w:r>
      <w:r>
        <w:rPr>
          <w:spacing w:val="-1"/>
        </w:rPr>
        <w:t>i</w:t>
      </w:r>
      <w:r>
        <w:rPr>
          <w:w w:val="47"/>
        </w:rPr>
        <w:t>f</w:t>
      </w:r>
      <w:r>
        <w:rPr>
          <w:spacing w:val="-1"/>
          <w:w w:val="47"/>
        </w:rPr>
        <w:t>i</w:t>
      </w:r>
      <w:r>
        <w:t>cate</w:t>
      </w:r>
      <w:r>
        <w:rPr>
          <w:spacing w:val="-2"/>
        </w:rPr>
        <w:t xml:space="preserve"> </w:t>
      </w:r>
      <w:r>
        <w:rPr>
          <w:spacing w:val="1"/>
          <w:w w:val="102"/>
        </w:rPr>
        <w:t>o</w:t>
      </w:r>
      <w:r>
        <w:rPr>
          <w:w w:val="102"/>
        </w:rPr>
        <w:t>f</w:t>
      </w:r>
      <w:r>
        <w:rPr>
          <w:spacing w:val="-1"/>
        </w:rPr>
        <w:t xml:space="preserve"> </w:t>
      </w:r>
      <w:r>
        <w:rPr>
          <w:spacing w:val="1"/>
          <w:w w:val="102"/>
        </w:rPr>
        <w:t>P</w:t>
      </w:r>
      <w:r>
        <w:rPr>
          <w:w w:val="102"/>
        </w:rPr>
        <w:t>a</w:t>
      </w:r>
      <w:r>
        <w:rPr>
          <w:spacing w:val="-2"/>
          <w:w w:val="102"/>
        </w:rPr>
        <w:t>r</w:t>
      </w:r>
      <w:r>
        <w:rPr>
          <w:spacing w:val="1"/>
          <w:w w:val="102"/>
        </w:rPr>
        <w:t>t</w:t>
      </w:r>
      <w:r>
        <w:rPr>
          <w:spacing w:val="-4"/>
          <w:w w:val="102"/>
        </w:rPr>
        <w:t>i</w:t>
      </w:r>
      <w:r>
        <w:rPr>
          <w:w w:val="102"/>
        </w:rPr>
        <w:t>c</w:t>
      </w:r>
      <w:r>
        <w:rPr>
          <w:spacing w:val="-1"/>
          <w:w w:val="102"/>
        </w:rPr>
        <w:t>ip</w:t>
      </w:r>
      <w:r>
        <w:rPr>
          <w:w w:val="102"/>
        </w:rPr>
        <w:t>a</w:t>
      </w:r>
      <w:r>
        <w:rPr>
          <w:spacing w:val="1"/>
          <w:w w:val="102"/>
        </w:rPr>
        <w:t>t</w:t>
      </w:r>
      <w:r>
        <w:rPr>
          <w:spacing w:val="-2"/>
          <w:w w:val="102"/>
        </w:rPr>
        <w:t>i</w:t>
      </w:r>
      <w:r>
        <w:rPr>
          <w:spacing w:val="2"/>
          <w:w w:val="102"/>
        </w:rPr>
        <w:t>o</w:t>
      </w:r>
      <w:r>
        <w:rPr>
          <w:w w:val="102"/>
        </w:rPr>
        <w:t>n</w:t>
      </w:r>
      <w:r>
        <w:rPr>
          <w:spacing w:val="-3"/>
        </w:rPr>
        <w:t xml:space="preserve"> </w:t>
      </w:r>
      <w:r>
        <w:rPr>
          <w:w w:val="102"/>
        </w:rPr>
        <w:t>f</w:t>
      </w:r>
      <w:r>
        <w:rPr>
          <w:spacing w:val="1"/>
          <w:w w:val="102"/>
        </w:rPr>
        <w:t>o</w:t>
      </w:r>
      <w:r>
        <w:rPr>
          <w:w w:val="102"/>
        </w:rPr>
        <w:t>r</w:t>
      </w:r>
      <w:r>
        <w:rPr>
          <w:spacing w:val="1"/>
        </w:rPr>
        <w:t xml:space="preserve"> </w:t>
      </w:r>
      <w:r>
        <w:rPr>
          <w:spacing w:val="-4"/>
        </w:rPr>
        <w:t>b</w:t>
      </w:r>
      <w:r>
        <w:t>est</w:t>
      </w:r>
      <w:r>
        <w:rPr>
          <w:spacing w:val="-2"/>
        </w:rPr>
        <w:t xml:space="preserve"> </w:t>
      </w:r>
      <w:r>
        <w:rPr>
          <w:spacing w:val="-1"/>
        </w:rPr>
        <w:t>p</w:t>
      </w:r>
      <w:r>
        <w:t>erf</w:t>
      </w:r>
      <w:r>
        <w:rPr>
          <w:spacing w:val="1"/>
        </w:rPr>
        <w:t>o</w:t>
      </w:r>
      <w:r>
        <w:t>rm</w:t>
      </w:r>
      <w:r>
        <w:rPr>
          <w:spacing w:val="1"/>
        </w:rPr>
        <w:t>a</w:t>
      </w:r>
      <w:r>
        <w:rPr>
          <w:spacing w:val="-1"/>
        </w:rPr>
        <w:t>n</w:t>
      </w:r>
      <w:r>
        <w:t>ce</w:t>
      </w:r>
      <w:r>
        <w:rPr>
          <w:spacing w:val="1"/>
        </w:rPr>
        <w:t xml:space="preserve"> </w:t>
      </w:r>
      <w:r>
        <w:rPr>
          <w:spacing w:val="1"/>
          <w:w w:val="102"/>
        </w:rPr>
        <w:t>i</w:t>
      </w:r>
      <w:r>
        <w:rPr>
          <w:w w:val="102"/>
        </w:rPr>
        <w:t>n</w:t>
      </w:r>
      <w:r>
        <w:rPr>
          <w:spacing w:val="-1"/>
        </w:rPr>
        <w:t xml:space="preserve"> </w:t>
      </w:r>
      <w:r>
        <w:t>M</w:t>
      </w:r>
      <w:r>
        <w:rPr>
          <w:spacing w:val="-1"/>
        </w:rPr>
        <w:t>O</w:t>
      </w:r>
      <w:r>
        <w:t>L</w:t>
      </w:r>
      <w:r>
        <w:rPr>
          <w:spacing w:val="-1"/>
        </w:rPr>
        <w:t>FREAS</w:t>
      </w:r>
      <w:r>
        <w:rPr>
          <w:spacing w:val="-2"/>
        </w:rPr>
        <w:t>H</w:t>
      </w:r>
      <w:r>
        <w:t xml:space="preserve">HH </w:t>
      </w:r>
      <w:r>
        <w:rPr>
          <w:w w:val="98"/>
        </w:rPr>
        <w:t>2</w:t>
      </w:r>
      <w:r>
        <w:rPr>
          <w:spacing w:val="-2"/>
          <w:w w:val="98"/>
        </w:rPr>
        <w:t>01</w:t>
      </w:r>
      <w:r>
        <w:rPr>
          <w:w w:val="98"/>
        </w:rPr>
        <w:t>8</w:t>
      </w:r>
    </w:p>
    <w:p w14:paraId="37BCF3B5" w14:textId="77777777" w:rsidR="001F63A8" w:rsidRDefault="00B5156A">
      <w:pPr>
        <w:pStyle w:val="ListParagraph"/>
        <w:numPr>
          <w:ilvl w:val="1"/>
          <w:numId w:val="2"/>
        </w:numPr>
        <w:tabs>
          <w:tab w:val="left" w:pos="1003"/>
        </w:tabs>
        <w:spacing w:before="32" w:line="199" w:lineRule="auto"/>
        <w:ind w:right="1992"/>
      </w:pPr>
      <w:r>
        <w:rPr>
          <w:spacing w:val="-1"/>
          <w:w w:val="102"/>
        </w:rPr>
        <w:lastRenderedPageBreak/>
        <w:t>A</w:t>
      </w:r>
      <w:r>
        <w:rPr>
          <w:w w:val="102"/>
        </w:rPr>
        <w:t>warded</w:t>
      </w:r>
      <w:r>
        <w:rPr>
          <w:spacing w:val="-1"/>
        </w:rPr>
        <w:t xml:space="preserve"> </w:t>
      </w:r>
      <w:r>
        <w:t>cert</w:t>
      </w:r>
      <w:r>
        <w:rPr>
          <w:spacing w:val="-1"/>
        </w:rPr>
        <w:t>i</w:t>
      </w:r>
      <w:r>
        <w:rPr>
          <w:w w:val="47"/>
        </w:rPr>
        <w:t>f</w:t>
      </w:r>
      <w:r>
        <w:rPr>
          <w:spacing w:val="-1"/>
          <w:w w:val="47"/>
        </w:rPr>
        <w:t>i</w:t>
      </w:r>
      <w:r>
        <w:t>cate</w:t>
      </w:r>
      <w:r>
        <w:rPr>
          <w:spacing w:val="-2"/>
        </w:rPr>
        <w:t xml:space="preserve"> </w:t>
      </w:r>
      <w:r>
        <w:rPr>
          <w:spacing w:val="1"/>
          <w:w w:val="102"/>
        </w:rPr>
        <w:t>o</w:t>
      </w:r>
      <w:r>
        <w:rPr>
          <w:w w:val="102"/>
        </w:rPr>
        <w:t>f</w:t>
      </w:r>
      <w:r>
        <w:rPr>
          <w:spacing w:val="-1"/>
        </w:rPr>
        <w:t xml:space="preserve"> </w:t>
      </w:r>
      <w:r>
        <w:rPr>
          <w:spacing w:val="1"/>
          <w:w w:val="102"/>
        </w:rPr>
        <w:t>P</w:t>
      </w:r>
      <w:r>
        <w:rPr>
          <w:w w:val="102"/>
        </w:rPr>
        <w:t>a</w:t>
      </w:r>
      <w:r>
        <w:rPr>
          <w:spacing w:val="-2"/>
          <w:w w:val="102"/>
        </w:rPr>
        <w:t>r</w:t>
      </w:r>
      <w:r>
        <w:rPr>
          <w:spacing w:val="1"/>
          <w:w w:val="102"/>
        </w:rPr>
        <w:t>t</w:t>
      </w:r>
      <w:r>
        <w:rPr>
          <w:spacing w:val="-4"/>
          <w:w w:val="102"/>
        </w:rPr>
        <w:t>i</w:t>
      </w:r>
      <w:r>
        <w:rPr>
          <w:w w:val="102"/>
        </w:rPr>
        <w:t>c</w:t>
      </w:r>
      <w:r>
        <w:rPr>
          <w:spacing w:val="-1"/>
          <w:w w:val="102"/>
        </w:rPr>
        <w:t>ip</w:t>
      </w:r>
      <w:r>
        <w:rPr>
          <w:w w:val="102"/>
        </w:rPr>
        <w:t>a</w:t>
      </w:r>
      <w:r>
        <w:rPr>
          <w:spacing w:val="1"/>
          <w:w w:val="102"/>
        </w:rPr>
        <w:t>t</w:t>
      </w:r>
      <w:r>
        <w:rPr>
          <w:spacing w:val="-2"/>
          <w:w w:val="102"/>
        </w:rPr>
        <w:t>i</w:t>
      </w:r>
      <w:r>
        <w:rPr>
          <w:spacing w:val="2"/>
          <w:w w:val="102"/>
        </w:rPr>
        <w:t>o</w:t>
      </w:r>
      <w:r>
        <w:rPr>
          <w:w w:val="102"/>
        </w:rPr>
        <w:t>n</w:t>
      </w:r>
      <w:r>
        <w:rPr>
          <w:spacing w:val="-3"/>
        </w:rPr>
        <w:t xml:space="preserve"> </w:t>
      </w:r>
      <w:r>
        <w:rPr>
          <w:w w:val="102"/>
        </w:rPr>
        <w:t>f</w:t>
      </w:r>
      <w:r>
        <w:rPr>
          <w:spacing w:val="1"/>
          <w:w w:val="102"/>
        </w:rPr>
        <w:t>o</w:t>
      </w:r>
      <w:r>
        <w:rPr>
          <w:w w:val="102"/>
        </w:rPr>
        <w:t>r</w:t>
      </w:r>
      <w:r>
        <w:rPr>
          <w:spacing w:val="-2"/>
        </w:rPr>
        <w:t xml:space="preserve"> </w:t>
      </w:r>
      <w:r>
        <w:t>at</w:t>
      </w:r>
      <w:r>
        <w:rPr>
          <w:spacing w:val="-2"/>
        </w:rPr>
        <w:t>t</w:t>
      </w:r>
      <w:r>
        <w:t>en</w:t>
      </w:r>
      <w:r>
        <w:rPr>
          <w:spacing w:val="-1"/>
        </w:rPr>
        <w:t>d</w:t>
      </w:r>
      <w:r>
        <w:t>i</w:t>
      </w:r>
      <w:r>
        <w:rPr>
          <w:spacing w:val="-2"/>
        </w:rPr>
        <w:t>n</w:t>
      </w:r>
      <w:r>
        <w:t>g</w:t>
      </w:r>
      <w:r>
        <w:rPr>
          <w:spacing w:val="-1"/>
        </w:rPr>
        <w:t xml:space="preserve"> </w:t>
      </w:r>
      <w:r>
        <w:rPr>
          <w:spacing w:val="1"/>
        </w:rPr>
        <w:t>o</w:t>
      </w:r>
      <w:r>
        <w:rPr>
          <w:spacing w:val="-1"/>
        </w:rPr>
        <w:t>n</w:t>
      </w:r>
      <w:r>
        <w:t>e</w:t>
      </w:r>
      <w:r>
        <w:rPr>
          <w:spacing w:val="4"/>
        </w:rPr>
        <w:t xml:space="preserve"> </w:t>
      </w:r>
      <w:r>
        <w:rPr>
          <w:spacing w:val="-1"/>
          <w:w w:val="102"/>
        </w:rPr>
        <w:t>d</w:t>
      </w:r>
      <w:r>
        <w:rPr>
          <w:w w:val="102"/>
        </w:rPr>
        <w:t>ay</w:t>
      </w:r>
      <w:r>
        <w:rPr>
          <w:spacing w:val="1"/>
        </w:rPr>
        <w:t xml:space="preserve"> </w:t>
      </w:r>
      <w:r>
        <w:rPr>
          <w:spacing w:val="-1"/>
        </w:rPr>
        <w:t>sho</w:t>
      </w:r>
      <w:r>
        <w:t>rt</w:t>
      </w:r>
      <w:r>
        <w:rPr>
          <w:spacing w:val="1"/>
        </w:rPr>
        <w:t xml:space="preserve"> </w:t>
      </w:r>
      <w:r>
        <w:rPr>
          <w:spacing w:val="-1"/>
          <w:w w:val="102"/>
        </w:rPr>
        <w:t>s</w:t>
      </w:r>
      <w:r>
        <w:rPr>
          <w:w w:val="102"/>
        </w:rPr>
        <w:t>e</w:t>
      </w:r>
      <w:r>
        <w:rPr>
          <w:spacing w:val="2"/>
          <w:w w:val="102"/>
        </w:rPr>
        <w:t>m</w:t>
      </w:r>
      <w:r>
        <w:rPr>
          <w:spacing w:val="-2"/>
          <w:w w:val="102"/>
        </w:rPr>
        <w:t>i</w:t>
      </w:r>
      <w:r>
        <w:rPr>
          <w:spacing w:val="-1"/>
          <w:w w:val="102"/>
        </w:rPr>
        <w:t>n</w:t>
      </w:r>
      <w:r>
        <w:rPr>
          <w:w w:val="102"/>
        </w:rPr>
        <w:t>ar</w:t>
      </w:r>
      <w:r>
        <w:rPr>
          <w:spacing w:val="-2"/>
        </w:rPr>
        <w:t xml:space="preserve"> </w:t>
      </w:r>
      <w:r>
        <w:rPr>
          <w:spacing w:val="1"/>
        </w:rPr>
        <w:t>o</w:t>
      </w:r>
      <w:r>
        <w:t>n</w:t>
      </w:r>
      <w:r>
        <w:rPr>
          <w:spacing w:val="-1"/>
        </w:rPr>
        <w:t xml:space="preserve"> </w:t>
      </w:r>
      <w:r>
        <w:t>P</w:t>
      </w:r>
      <w:r>
        <w:rPr>
          <w:spacing w:val="-1"/>
        </w:rPr>
        <w:t>h</w:t>
      </w:r>
      <w:r>
        <w:rPr>
          <w:spacing w:val="1"/>
        </w:rPr>
        <w:t>o</w:t>
      </w:r>
      <w:r>
        <w:t>t</w:t>
      </w:r>
      <w:r>
        <w:rPr>
          <w:spacing w:val="2"/>
        </w:rPr>
        <w:t>o</w:t>
      </w:r>
      <w:r>
        <w:t xml:space="preserve">- </w:t>
      </w:r>
      <w:r>
        <w:rPr>
          <w:w w:val="105"/>
        </w:rPr>
        <w:t>lithography</w:t>
      </w:r>
    </w:p>
    <w:p w14:paraId="66DE3700" w14:textId="77777777" w:rsidR="001F63A8" w:rsidRDefault="00B5156A">
      <w:pPr>
        <w:pStyle w:val="ListParagraph"/>
        <w:numPr>
          <w:ilvl w:val="1"/>
          <w:numId w:val="2"/>
        </w:numPr>
        <w:tabs>
          <w:tab w:val="left" w:pos="1003"/>
        </w:tabs>
        <w:spacing w:line="238" w:lineRule="exact"/>
      </w:pPr>
      <w:r>
        <w:rPr>
          <w:spacing w:val="-1"/>
          <w:w w:val="102"/>
        </w:rPr>
        <w:t>A</w:t>
      </w:r>
      <w:r>
        <w:rPr>
          <w:w w:val="102"/>
        </w:rPr>
        <w:t>warded</w:t>
      </w:r>
      <w:r>
        <w:rPr>
          <w:spacing w:val="-1"/>
        </w:rPr>
        <w:t xml:space="preserve"> </w:t>
      </w:r>
      <w:r>
        <w:t>cert</w:t>
      </w:r>
      <w:r>
        <w:rPr>
          <w:spacing w:val="-1"/>
        </w:rPr>
        <w:t>i</w:t>
      </w:r>
      <w:r>
        <w:rPr>
          <w:w w:val="47"/>
        </w:rPr>
        <w:t>f</w:t>
      </w:r>
      <w:r>
        <w:rPr>
          <w:spacing w:val="-1"/>
          <w:w w:val="47"/>
        </w:rPr>
        <w:t>i</w:t>
      </w:r>
      <w:r>
        <w:t>cate</w:t>
      </w:r>
      <w:r>
        <w:rPr>
          <w:spacing w:val="-2"/>
        </w:rPr>
        <w:t xml:space="preserve"> </w:t>
      </w:r>
      <w:r>
        <w:rPr>
          <w:spacing w:val="1"/>
          <w:w w:val="102"/>
        </w:rPr>
        <w:t>o</w:t>
      </w:r>
      <w:r>
        <w:rPr>
          <w:w w:val="102"/>
        </w:rPr>
        <w:t>f</w:t>
      </w:r>
      <w:r>
        <w:rPr>
          <w:spacing w:val="1"/>
        </w:rPr>
        <w:t xml:space="preserve"> </w:t>
      </w:r>
      <w:r>
        <w:t>A</w:t>
      </w:r>
      <w:r>
        <w:rPr>
          <w:spacing w:val="-2"/>
        </w:rPr>
        <w:t>p</w:t>
      </w:r>
      <w:r>
        <w:rPr>
          <w:spacing w:val="-1"/>
        </w:rPr>
        <w:t>p</w:t>
      </w:r>
      <w:r>
        <w:rPr>
          <w:spacing w:val="2"/>
        </w:rPr>
        <w:t>r</w:t>
      </w:r>
      <w:r>
        <w:t>eciati</w:t>
      </w:r>
      <w:r>
        <w:rPr>
          <w:spacing w:val="1"/>
        </w:rPr>
        <w:t>o</w:t>
      </w:r>
      <w:r>
        <w:t>n</w:t>
      </w:r>
      <w:r>
        <w:rPr>
          <w:spacing w:val="-1"/>
        </w:rPr>
        <w:t xml:space="preserve"> </w:t>
      </w:r>
      <w:r>
        <w:rPr>
          <w:w w:val="102"/>
        </w:rPr>
        <w:t>f</w:t>
      </w:r>
      <w:r>
        <w:rPr>
          <w:spacing w:val="1"/>
          <w:w w:val="102"/>
        </w:rPr>
        <w:t>o</w:t>
      </w:r>
      <w:r>
        <w:rPr>
          <w:w w:val="102"/>
        </w:rPr>
        <w:t>r</w:t>
      </w:r>
      <w:r>
        <w:rPr>
          <w:spacing w:val="1"/>
        </w:rPr>
        <w:t xml:space="preserve"> </w:t>
      </w:r>
      <w:r>
        <w:rPr>
          <w:spacing w:val="-1"/>
        </w:rPr>
        <w:t>d</w:t>
      </w:r>
      <w:r>
        <w:rPr>
          <w:spacing w:val="1"/>
        </w:rPr>
        <w:t>o</w:t>
      </w:r>
      <w:r>
        <w:rPr>
          <w:spacing w:val="-1"/>
        </w:rPr>
        <w:t>n</w:t>
      </w:r>
      <w:r>
        <w:t>ati</w:t>
      </w:r>
      <w:r>
        <w:rPr>
          <w:spacing w:val="-1"/>
        </w:rPr>
        <w:t>n</w:t>
      </w:r>
      <w:r>
        <w:t>g</w:t>
      </w:r>
      <w:r>
        <w:rPr>
          <w:spacing w:val="-1"/>
        </w:rPr>
        <w:t xml:space="preserve"> b</w:t>
      </w:r>
      <w:r>
        <w:t>lo</w:t>
      </w:r>
      <w:r>
        <w:rPr>
          <w:spacing w:val="1"/>
        </w:rPr>
        <w:t>o</w:t>
      </w:r>
      <w:r>
        <w:t>d</w:t>
      </w:r>
      <w:r>
        <w:rPr>
          <w:spacing w:val="-1"/>
        </w:rPr>
        <w:t xml:space="preserve"> </w:t>
      </w:r>
      <w:r>
        <w:t>thr</w:t>
      </w:r>
      <w:r>
        <w:rPr>
          <w:spacing w:val="-1"/>
        </w:rPr>
        <w:t>e</w:t>
      </w:r>
      <w:r>
        <w:t>e</w:t>
      </w:r>
      <w:r>
        <w:rPr>
          <w:spacing w:val="1"/>
        </w:rPr>
        <w:t xml:space="preserve"> </w:t>
      </w:r>
      <w:r>
        <w:rPr>
          <w:spacing w:val="1"/>
          <w:w w:val="102"/>
        </w:rPr>
        <w:t>t</w:t>
      </w:r>
      <w:r>
        <w:rPr>
          <w:spacing w:val="-4"/>
          <w:w w:val="102"/>
        </w:rPr>
        <w:t>i</w:t>
      </w:r>
      <w:r>
        <w:rPr>
          <w:spacing w:val="2"/>
          <w:w w:val="102"/>
        </w:rPr>
        <w:t>m</w:t>
      </w:r>
      <w:r>
        <w:rPr>
          <w:spacing w:val="1"/>
          <w:w w:val="102"/>
        </w:rPr>
        <w:t>e</w:t>
      </w:r>
      <w:r>
        <w:rPr>
          <w:w w:val="102"/>
        </w:rPr>
        <w:t>s</w:t>
      </w:r>
      <w:r>
        <w:rPr>
          <w:spacing w:val="-2"/>
        </w:rPr>
        <w:t xml:space="preserve"> </w:t>
      </w:r>
      <w:r>
        <w:rPr>
          <w:spacing w:val="-2"/>
          <w:w w:val="102"/>
        </w:rPr>
        <w:t>i</w:t>
      </w:r>
      <w:r>
        <w:rPr>
          <w:w w:val="102"/>
        </w:rPr>
        <w:t>n</w:t>
      </w:r>
      <w:r>
        <w:rPr>
          <w:spacing w:val="-1"/>
        </w:rPr>
        <w:t xml:space="preserve"> </w:t>
      </w:r>
      <w:r>
        <w:t>Blo</w:t>
      </w:r>
      <w:r>
        <w:rPr>
          <w:spacing w:val="1"/>
        </w:rPr>
        <w:t>o</w:t>
      </w:r>
      <w:r>
        <w:t>d</w:t>
      </w:r>
      <w:r>
        <w:rPr>
          <w:spacing w:val="-1"/>
        </w:rPr>
        <w:t xml:space="preserve"> d</w:t>
      </w:r>
      <w:r>
        <w:rPr>
          <w:spacing w:val="3"/>
        </w:rPr>
        <w:t>o</w:t>
      </w:r>
      <w:r>
        <w:rPr>
          <w:spacing w:val="-1"/>
        </w:rPr>
        <w:t>n</w:t>
      </w:r>
      <w:r>
        <w:rPr>
          <w:spacing w:val="1"/>
        </w:rPr>
        <w:t>a</w:t>
      </w:r>
      <w:r>
        <w:t>ti</w:t>
      </w:r>
      <w:r>
        <w:rPr>
          <w:spacing w:val="1"/>
        </w:rPr>
        <w:t>o</w:t>
      </w:r>
      <w:r>
        <w:t>n</w:t>
      </w:r>
      <w:r>
        <w:rPr>
          <w:spacing w:val="1"/>
        </w:rPr>
        <w:t xml:space="preserve"> </w:t>
      </w:r>
      <w:r>
        <w:rPr>
          <w:w w:val="104"/>
        </w:rPr>
        <w:t>cam</w:t>
      </w:r>
      <w:r>
        <w:rPr>
          <w:spacing w:val="-1"/>
          <w:w w:val="104"/>
        </w:rPr>
        <w:t>p</w:t>
      </w:r>
      <w:r>
        <w:rPr>
          <w:w w:val="104"/>
        </w:rPr>
        <w:t>.</w:t>
      </w:r>
    </w:p>
    <w:p w14:paraId="75F0E971" w14:textId="77777777" w:rsidR="001F63A8" w:rsidRDefault="00B5156A">
      <w:pPr>
        <w:pStyle w:val="ListParagraph"/>
        <w:numPr>
          <w:ilvl w:val="1"/>
          <w:numId w:val="2"/>
        </w:numPr>
        <w:tabs>
          <w:tab w:val="left" w:pos="1003"/>
        </w:tabs>
        <w:spacing w:before="16" w:line="201" w:lineRule="auto"/>
        <w:ind w:right="1008"/>
      </w:pPr>
      <w:r>
        <w:rPr>
          <w:spacing w:val="-1"/>
          <w:w w:val="102"/>
        </w:rPr>
        <w:t>A</w:t>
      </w:r>
      <w:r>
        <w:rPr>
          <w:w w:val="102"/>
        </w:rPr>
        <w:t>warded</w:t>
      </w:r>
      <w:r>
        <w:rPr>
          <w:spacing w:val="-1"/>
        </w:rPr>
        <w:t xml:space="preserve"> Cert</w:t>
      </w:r>
      <w:r>
        <w:t>i</w:t>
      </w:r>
      <w:r>
        <w:rPr>
          <w:w w:val="47"/>
        </w:rPr>
        <w:t>f</w:t>
      </w:r>
      <w:r>
        <w:rPr>
          <w:spacing w:val="-1"/>
          <w:w w:val="47"/>
        </w:rPr>
        <w:t>i</w:t>
      </w:r>
      <w:r>
        <w:t>cate</w:t>
      </w:r>
      <w:r>
        <w:rPr>
          <w:spacing w:val="1"/>
        </w:rPr>
        <w:t xml:space="preserve"> </w:t>
      </w:r>
      <w:r>
        <w:rPr>
          <w:spacing w:val="1"/>
          <w:w w:val="102"/>
        </w:rPr>
        <w:t>o</w:t>
      </w:r>
      <w:r>
        <w:rPr>
          <w:w w:val="102"/>
        </w:rPr>
        <w:t>f</w:t>
      </w:r>
      <w:r>
        <w:rPr>
          <w:spacing w:val="-1"/>
        </w:rPr>
        <w:t xml:space="preserve"> </w:t>
      </w:r>
      <w:r>
        <w:rPr>
          <w:spacing w:val="1"/>
          <w:w w:val="102"/>
        </w:rPr>
        <w:t>P</w:t>
      </w:r>
      <w:r>
        <w:rPr>
          <w:spacing w:val="-3"/>
          <w:w w:val="102"/>
        </w:rPr>
        <w:t>a</w:t>
      </w:r>
      <w:r>
        <w:rPr>
          <w:spacing w:val="-2"/>
          <w:w w:val="102"/>
        </w:rPr>
        <w:t>rti</w:t>
      </w:r>
      <w:r>
        <w:rPr>
          <w:w w:val="102"/>
        </w:rPr>
        <w:t>c</w:t>
      </w:r>
      <w:r>
        <w:rPr>
          <w:spacing w:val="-1"/>
          <w:w w:val="102"/>
        </w:rPr>
        <w:t>ip</w:t>
      </w:r>
      <w:r>
        <w:rPr>
          <w:w w:val="102"/>
        </w:rPr>
        <w:t>a</w:t>
      </w:r>
      <w:r>
        <w:rPr>
          <w:spacing w:val="1"/>
          <w:w w:val="102"/>
        </w:rPr>
        <w:t>t</w:t>
      </w:r>
      <w:r>
        <w:rPr>
          <w:spacing w:val="-2"/>
          <w:w w:val="102"/>
        </w:rPr>
        <w:t>i</w:t>
      </w:r>
      <w:r>
        <w:rPr>
          <w:spacing w:val="1"/>
          <w:w w:val="102"/>
        </w:rPr>
        <w:t>o</w:t>
      </w:r>
      <w:r>
        <w:rPr>
          <w:w w:val="102"/>
        </w:rPr>
        <w:t>n</w:t>
      </w:r>
      <w:r>
        <w:rPr>
          <w:spacing w:val="-3"/>
        </w:rPr>
        <w:t xml:space="preserve"> </w:t>
      </w:r>
      <w:r>
        <w:rPr>
          <w:w w:val="102"/>
        </w:rPr>
        <w:t>f</w:t>
      </w:r>
      <w:r>
        <w:rPr>
          <w:spacing w:val="1"/>
          <w:w w:val="102"/>
        </w:rPr>
        <w:t>o</w:t>
      </w:r>
      <w:r>
        <w:rPr>
          <w:w w:val="102"/>
        </w:rPr>
        <w:t>r</w:t>
      </w:r>
      <w:r>
        <w:rPr>
          <w:spacing w:val="1"/>
        </w:rPr>
        <w:t xml:space="preserve"> </w:t>
      </w:r>
      <w:r>
        <w:rPr>
          <w:spacing w:val="-3"/>
        </w:rPr>
        <w:t>a</w:t>
      </w:r>
      <w:r>
        <w:t>t</w:t>
      </w:r>
      <w:r>
        <w:rPr>
          <w:spacing w:val="-2"/>
        </w:rPr>
        <w:t>t</w:t>
      </w:r>
      <w:r>
        <w:t>en</w:t>
      </w:r>
      <w:r>
        <w:rPr>
          <w:spacing w:val="-1"/>
        </w:rPr>
        <w:t>d</w:t>
      </w:r>
      <w:r>
        <w:t>i</w:t>
      </w:r>
      <w:r>
        <w:rPr>
          <w:spacing w:val="-2"/>
        </w:rPr>
        <w:t>n</w:t>
      </w:r>
      <w:r>
        <w:t>g</w:t>
      </w:r>
      <w:r>
        <w:rPr>
          <w:spacing w:val="-1"/>
        </w:rPr>
        <w:t xml:space="preserve"> </w:t>
      </w:r>
      <w:r>
        <w:rPr>
          <w:spacing w:val="-1"/>
          <w:w w:val="102"/>
        </w:rPr>
        <w:t>F</w:t>
      </w:r>
      <w:r>
        <w:rPr>
          <w:spacing w:val="-2"/>
          <w:w w:val="102"/>
        </w:rPr>
        <w:t>i</w:t>
      </w:r>
      <w:r>
        <w:rPr>
          <w:w w:val="102"/>
        </w:rPr>
        <w:t>r</w:t>
      </w:r>
      <w:r>
        <w:rPr>
          <w:spacing w:val="-1"/>
          <w:w w:val="102"/>
        </w:rPr>
        <w:t>s</w:t>
      </w:r>
      <w:r>
        <w:rPr>
          <w:w w:val="102"/>
        </w:rPr>
        <w:t>t</w:t>
      </w:r>
      <w:r>
        <w:rPr>
          <w:spacing w:val="1"/>
        </w:rPr>
        <w:t xml:space="preserve"> </w:t>
      </w:r>
      <w:r>
        <w:rPr>
          <w:spacing w:val="-1"/>
          <w:w w:val="102"/>
        </w:rPr>
        <w:t>A</w:t>
      </w:r>
      <w:r>
        <w:rPr>
          <w:spacing w:val="-2"/>
          <w:w w:val="102"/>
        </w:rPr>
        <w:t>i</w:t>
      </w:r>
      <w:r>
        <w:rPr>
          <w:w w:val="102"/>
        </w:rPr>
        <w:t>d</w:t>
      </w:r>
      <w:r>
        <w:rPr>
          <w:spacing w:val="-1"/>
        </w:rPr>
        <w:t xml:space="preserve"> Trai</w:t>
      </w:r>
      <w:r>
        <w:rPr>
          <w:spacing w:val="-2"/>
        </w:rPr>
        <w:t>n</w:t>
      </w:r>
      <w:r>
        <w:t>i</w:t>
      </w:r>
      <w:r>
        <w:rPr>
          <w:spacing w:val="1"/>
        </w:rPr>
        <w:t>n</w:t>
      </w:r>
      <w:r>
        <w:rPr>
          <w:spacing w:val="-1"/>
        </w:rPr>
        <w:t>g</w:t>
      </w:r>
      <w:r>
        <w:t>, ar</w:t>
      </w:r>
      <w:r>
        <w:rPr>
          <w:spacing w:val="-1"/>
        </w:rPr>
        <w:t>r</w:t>
      </w:r>
      <w:r>
        <w:t>a</w:t>
      </w:r>
      <w:r>
        <w:rPr>
          <w:spacing w:val="-1"/>
        </w:rPr>
        <w:t>ng</w:t>
      </w:r>
      <w:r>
        <w:t xml:space="preserve">ed </w:t>
      </w:r>
      <w:r>
        <w:rPr>
          <w:spacing w:val="-1"/>
          <w:w w:val="102"/>
        </w:rPr>
        <w:t>b</w:t>
      </w:r>
      <w:r>
        <w:rPr>
          <w:w w:val="102"/>
        </w:rPr>
        <w:t>y</w:t>
      </w:r>
      <w:r>
        <w:rPr>
          <w:spacing w:val="1"/>
        </w:rPr>
        <w:t xml:space="preserve"> </w:t>
      </w:r>
      <w:r>
        <w:rPr>
          <w:spacing w:val="1"/>
          <w:w w:val="102"/>
        </w:rPr>
        <w:t>P</w:t>
      </w:r>
      <w:r>
        <w:rPr>
          <w:w w:val="102"/>
        </w:rPr>
        <w:t>ak</w:t>
      </w:r>
      <w:r>
        <w:rPr>
          <w:spacing w:val="-4"/>
          <w:w w:val="102"/>
        </w:rPr>
        <w:t>i</w:t>
      </w:r>
      <w:r>
        <w:rPr>
          <w:spacing w:val="-1"/>
          <w:w w:val="102"/>
        </w:rPr>
        <w:t>sta</w:t>
      </w:r>
      <w:r>
        <w:rPr>
          <w:w w:val="102"/>
        </w:rPr>
        <w:t>n</w:t>
      </w:r>
      <w:r>
        <w:t xml:space="preserve"> </w:t>
      </w:r>
      <w:r>
        <w:rPr>
          <w:w w:val="104"/>
        </w:rPr>
        <w:t xml:space="preserve">Red </w:t>
      </w:r>
      <w:r>
        <w:t>Crescent</w:t>
      </w:r>
      <w:r>
        <w:rPr>
          <w:spacing w:val="-7"/>
        </w:rPr>
        <w:t xml:space="preserve"> </w:t>
      </w:r>
      <w:r>
        <w:t>Society</w:t>
      </w:r>
    </w:p>
    <w:p w14:paraId="36388A37" w14:textId="77777777" w:rsidR="001F63A8" w:rsidRDefault="001F63A8">
      <w:pPr>
        <w:pStyle w:val="BodyText"/>
        <w:spacing w:before="5"/>
        <w:rPr>
          <w:sz w:val="29"/>
        </w:rPr>
      </w:pPr>
    </w:p>
    <w:p w14:paraId="321B24B1" w14:textId="77777777" w:rsidR="001F63A8" w:rsidRDefault="00B5156A">
      <w:pPr>
        <w:pStyle w:val="Heading1"/>
      </w:pPr>
      <w:r>
        <w:rPr>
          <w:noProof/>
        </w:rPr>
        <w:drawing>
          <wp:anchor distT="0" distB="0" distL="0" distR="0" simplePos="0" relativeHeight="15743488" behindDoc="0" locked="0" layoutInCell="1" allowOverlap="1" wp14:anchorId="6D393E1A" wp14:editId="481059D1">
            <wp:simplePos x="0" y="0"/>
            <wp:positionH relativeFrom="page">
              <wp:posOffset>251459</wp:posOffset>
            </wp:positionH>
            <wp:positionV relativeFrom="paragraph">
              <wp:posOffset>79677</wp:posOffset>
            </wp:positionV>
            <wp:extent cx="71755" cy="71755"/>
            <wp:effectExtent l="0" t="0" r="0" b="0"/>
            <wp:wrapNone/>
            <wp:docPr id="21" name="image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5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755" cy="717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ONLINE</w:t>
      </w:r>
      <w:r>
        <w:rPr>
          <w:spacing w:val="-2"/>
        </w:rPr>
        <w:t xml:space="preserve"> </w:t>
      </w:r>
      <w:r>
        <w:t>COURSES</w:t>
      </w:r>
    </w:p>
    <w:p w14:paraId="565B636E" w14:textId="77777777" w:rsidR="001F63A8" w:rsidRDefault="00B5156A">
      <w:pPr>
        <w:pStyle w:val="BodyText"/>
        <w:spacing w:line="30" w:lineRule="exact"/>
        <w:ind w:left="405" w:right="-29"/>
        <w:rPr>
          <w:rFonts w:ascii="Arial"/>
          <w:sz w:val="3"/>
        </w:rPr>
      </w:pPr>
      <w:r>
        <w:rPr>
          <w:rFonts w:ascii="Arial"/>
          <w:sz w:val="3"/>
        </w:rPr>
      </w:r>
      <w:r>
        <w:rPr>
          <w:rFonts w:ascii="Arial"/>
          <w:sz w:val="3"/>
        </w:rPr>
        <w:pict w14:anchorId="13990E1B">
          <v:group id="_x0000_s1027" style="width:498.9pt;height:1.5pt;mso-position-horizontal-relative:char;mso-position-vertical-relative:line" coordsize="9978,30">
            <v:shape id="_x0000_s1030" style="position:absolute;width:9978;height:30" coordsize="9978,30" path="m9978,l,,15,30r9948,l9978,xe" fillcolor="#4d9ac9" stroked="f">
              <v:path arrowok="t"/>
            </v:shape>
            <v:shape id="_x0000_s1029" style="position:absolute;left:9962;width:15;height:30" coordorigin="9962" coordsize="15,30" path="m9977,r-15,30l9977,30r,-30xe" fillcolor="#aaa" stroked="f">
              <v:path arrowok="t"/>
            </v:shape>
            <v:shape id="_x0000_s1028" style="position:absolute;width:15;height:30" coordsize="15,30" path="m,l,30r15,l,xe" fillcolor="#545454" stroked="f">
              <v:path arrowok="t"/>
            </v:shape>
            <w10:anchorlock/>
          </v:group>
        </w:pict>
      </w:r>
    </w:p>
    <w:p w14:paraId="0B025798" w14:textId="77777777" w:rsidR="001F63A8" w:rsidRDefault="00B5156A">
      <w:pPr>
        <w:pStyle w:val="Heading3"/>
        <w:numPr>
          <w:ilvl w:val="1"/>
          <w:numId w:val="2"/>
        </w:numPr>
        <w:tabs>
          <w:tab w:val="left" w:pos="1121"/>
          <w:tab w:val="left" w:pos="1123"/>
        </w:tabs>
        <w:spacing w:before="212" w:line="265" w:lineRule="exact"/>
        <w:ind w:left="1122" w:hanging="362"/>
      </w:pPr>
      <w:r>
        <w:t>Graphene</w:t>
      </w:r>
      <w:r>
        <w:rPr>
          <w:spacing w:val="-2"/>
        </w:rPr>
        <w:t xml:space="preserve"> </w:t>
      </w:r>
      <w:r>
        <w:t>Science</w:t>
      </w:r>
      <w:r>
        <w:rPr>
          <w:spacing w:val="-3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Technology</w:t>
      </w:r>
    </w:p>
    <w:p w14:paraId="73E71385" w14:textId="77777777" w:rsidR="001F63A8" w:rsidRDefault="00B5156A">
      <w:pPr>
        <w:pStyle w:val="BodyText"/>
        <w:spacing w:before="5" w:line="230" w:lineRule="auto"/>
        <w:ind w:left="1122" w:right="4641"/>
      </w:pPr>
      <w:r>
        <w:t>Chalmers University of Technology, Sweden, on edX</w:t>
      </w:r>
      <w:r>
        <w:rPr>
          <w:spacing w:val="-47"/>
        </w:rPr>
        <w:t xml:space="preserve"> </w:t>
      </w:r>
      <w:r>
        <w:t>Writing</w:t>
      </w:r>
    </w:p>
    <w:p w14:paraId="02E4C317" w14:textId="77777777" w:rsidR="001F63A8" w:rsidRDefault="001F63A8">
      <w:pPr>
        <w:pStyle w:val="BodyText"/>
        <w:spacing w:before="9"/>
        <w:rPr>
          <w:sz w:val="19"/>
        </w:rPr>
      </w:pPr>
    </w:p>
    <w:p w14:paraId="1D1D00E1" w14:textId="77777777" w:rsidR="001F63A8" w:rsidRDefault="00B5156A">
      <w:pPr>
        <w:pStyle w:val="Heading3"/>
        <w:numPr>
          <w:ilvl w:val="1"/>
          <w:numId w:val="2"/>
        </w:numPr>
        <w:tabs>
          <w:tab w:val="left" w:pos="1121"/>
          <w:tab w:val="left" w:pos="1123"/>
        </w:tabs>
        <w:spacing w:line="228" w:lineRule="auto"/>
        <w:ind w:left="1122" w:right="4581" w:hanging="361"/>
      </w:pPr>
      <w:r>
        <w:t>Scienti</w:t>
      </w:r>
      <w:r>
        <w:rPr>
          <w:rFonts w:ascii="Times New Roman" w:hAnsi="Times New Roman"/>
        </w:rPr>
        <w:t>ﬁ</w:t>
      </w:r>
      <w:r>
        <w:t>c</w:t>
      </w:r>
      <w:r>
        <w:rPr>
          <w:spacing w:val="-21"/>
        </w:rPr>
        <w:t xml:space="preserve"> </w:t>
      </w:r>
      <w:r>
        <w:t>Papers</w:t>
      </w:r>
      <w:r>
        <w:rPr>
          <w:spacing w:val="-21"/>
        </w:rPr>
        <w:t xml:space="preserve"> </w:t>
      </w:r>
      <w:r>
        <w:t>and</w:t>
      </w:r>
      <w:r>
        <w:rPr>
          <w:spacing w:val="-21"/>
        </w:rPr>
        <w:t xml:space="preserve"> </w:t>
      </w:r>
      <w:r>
        <w:t>Making</w:t>
      </w:r>
      <w:r>
        <w:rPr>
          <w:spacing w:val="-18"/>
        </w:rPr>
        <w:t xml:space="preserve"> </w:t>
      </w:r>
      <w:r>
        <w:t>Presentations</w:t>
      </w:r>
      <w:r>
        <w:rPr>
          <w:spacing w:val="-20"/>
        </w:rPr>
        <w:t xml:space="preserve"> </w:t>
      </w:r>
      <w:r>
        <w:t>in</w:t>
      </w:r>
      <w:r>
        <w:rPr>
          <w:spacing w:val="-58"/>
        </w:rPr>
        <w:t xml:space="preserve"> </w:t>
      </w:r>
      <w:r>
        <w:t>English</w:t>
      </w:r>
    </w:p>
    <w:p w14:paraId="7CB78211" w14:textId="77777777" w:rsidR="001F63A8" w:rsidRDefault="00B5156A">
      <w:pPr>
        <w:pStyle w:val="BodyText"/>
        <w:spacing w:line="263" w:lineRule="exact"/>
        <w:ind w:left="1122"/>
      </w:pPr>
      <w:r>
        <w:t>Tsinghua</w:t>
      </w:r>
      <w:r>
        <w:rPr>
          <w:spacing w:val="-1"/>
        </w:rPr>
        <w:t xml:space="preserve"> </w:t>
      </w:r>
      <w:r>
        <w:t>University,</w:t>
      </w:r>
      <w:r>
        <w:rPr>
          <w:spacing w:val="-3"/>
        </w:rPr>
        <w:t xml:space="preserve"> </w:t>
      </w:r>
      <w:r>
        <w:t>China, on</w:t>
      </w:r>
      <w:r>
        <w:rPr>
          <w:spacing w:val="-1"/>
        </w:rPr>
        <w:t xml:space="preserve"> </w:t>
      </w:r>
      <w:r>
        <w:t>edX</w:t>
      </w:r>
    </w:p>
    <w:p w14:paraId="2705BE36" w14:textId="77777777" w:rsidR="001F63A8" w:rsidRDefault="001F63A8">
      <w:pPr>
        <w:pStyle w:val="BodyText"/>
        <w:spacing w:before="5"/>
        <w:rPr>
          <w:sz w:val="18"/>
        </w:rPr>
      </w:pPr>
    </w:p>
    <w:p w14:paraId="225EF729" w14:textId="77777777" w:rsidR="001F63A8" w:rsidRDefault="00B5156A">
      <w:pPr>
        <w:pStyle w:val="Heading3"/>
        <w:numPr>
          <w:ilvl w:val="1"/>
          <w:numId w:val="2"/>
        </w:numPr>
        <w:tabs>
          <w:tab w:val="left" w:pos="1121"/>
          <w:tab w:val="left" w:pos="1123"/>
        </w:tabs>
        <w:spacing w:line="265" w:lineRule="exact"/>
        <w:ind w:left="1122" w:hanging="362"/>
      </w:pPr>
      <w:r>
        <w:t>Nanotechnology</w:t>
      </w:r>
      <w:r>
        <w:rPr>
          <w:spacing w:val="-3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Makers</w:t>
      </w:r>
      <w:r>
        <w:rPr>
          <w:spacing w:val="1"/>
        </w:rPr>
        <w:t xml:space="preserve"> </w:t>
      </w:r>
      <w:r>
        <w:t>Course</w:t>
      </w:r>
    </w:p>
    <w:p w14:paraId="65BFC2AB" w14:textId="5C2C4130" w:rsidR="006F11D8" w:rsidRPr="006F11D8" w:rsidRDefault="00B5156A" w:rsidP="006F11D8">
      <w:pPr>
        <w:pStyle w:val="BodyText"/>
        <w:spacing w:before="22" w:line="211" w:lineRule="auto"/>
        <w:ind w:left="1122"/>
        <w:rPr>
          <w:w w:val="105"/>
          <w:rPrChange w:id="6" w:author="Khawar Yaqoob" w:date="2023-04-27T21:49:00Z">
            <w:rPr/>
          </w:rPrChange>
        </w:rPr>
      </w:pPr>
      <w:r>
        <w:t>Duke</w:t>
      </w:r>
      <w:r>
        <w:rPr>
          <w:spacing w:val="8"/>
        </w:rPr>
        <w:t xml:space="preserve"> </w:t>
      </w:r>
      <w:r>
        <w:t>University,</w:t>
      </w:r>
      <w:r>
        <w:rPr>
          <w:spacing w:val="7"/>
        </w:rPr>
        <w:t xml:space="preserve"> </w:t>
      </w:r>
      <w:r>
        <w:t>North</w:t>
      </w:r>
      <w:r>
        <w:rPr>
          <w:spacing w:val="8"/>
        </w:rPr>
        <w:t xml:space="preserve"> </w:t>
      </w:r>
      <w:r>
        <w:t>Carolina</w:t>
      </w:r>
      <w:r>
        <w:rPr>
          <w:spacing w:val="7"/>
        </w:rPr>
        <w:t xml:space="preserve"> </w:t>
      </w:r>
      <w:r>
        <w:t>State</w:t>
      </w:r>
      <w:r>
        <w:rPr>
          <w:spacing w:val="7"/>
        </w:rPr>
        <w:t xml:space="preserve"> </w:t>
      </w:r>
      <w:r>
        <w:t>University</w:t>
      </w:r>
      <w:r>
        <w:rPr>
          <w:spacing w:val="8"/>
        </w:rPr>
        <w:t xml:space="preserve"> </w:t>
      </w:r>
      <w:r>
        <w:t>&amp;</w:t>
      </w:r>
      <w:r>
        <w:rPr>
          <w:spacing w:val="9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University</w:t>
      </w:r>
      <w:r>
        <w:rPr>
          <w:spacing w:val="7"/>
        </w:rPr>
        <w:t xml:space="preserve"> </w:t>
      </w:r>
      <w:r>
        <w:t>of</w:t>
      </w:r>
      <w:r>
        <w:rPr>
          <w:spacing w:val="14"/>
        </w:rPr>
        <w:t xml:space="preserve"> </w:t>
      </w:r>
      <w:r>
        <w:t>North</w:t>
      </w:r>
      <w:r>
        <w:rPr>
          <w:spacing w:val="7"/>
        </w:rPr>
        <w:t xml:space="preserve"> </w:t>
      </w:r>
      <w:r>
        <w:t>Carolina</w:t>
      </w:r>
      <w:r>
        <w:rPr>
          <w:spacing w:val="6"/>
        </w:rPr>
        <w:t xml:space="preserve"> </w:t>
      </w:r>
      <w:r>
        <w:t>at</w:t>
      </w:r>
      <w:r>
        <w:rPr>
          <w:spacing w:val="11"/>
        </w:rPr>
        <w:t xml:space="preserve"> </w:t>
      </w:r>
      <w:r>
        <w:t>Chapel</w:t>
      </w:r>
      <w:r>
        <w:rPr>
          <w:spacing w:val="11"/>
        </w:rPr>
        <w:t xml:space="preserve"> </w:t>
      </w:r>
      <w:r>
        <w:t>Hill</w:t>
      </w:r>
      <w:r>
        <w:rPr>
          <w:spacing w:val="1"/>
        </w:rPr>
        <w:t xml:space="preserve"> </w:t>
      </w:r>
      <w:r>
        <w:rPr>
          <w:w w:val="105"/>
        </w:rPr>
        <w:t>Coursera</w:t>
      </w:r>
    </w:p>
    <w:p w14:paraId="1F47912D" w14:textId="560AF6FC" w:rsidR="001F63A8" w:rsidDel="006F11D8" w:rsidRDefault="001F63A8">
      <w:pPr>
        <w:spacing w:line="211" w:lineRule="auto"/>
        <w:rPr>
          <w:del w:id="7" w:author="Khawar Yaqoob" w:date="2023-04-27T21:49:00Z"/>
        </w:rPr>
        <w:sectPr w:rsidR="001F63A8" w:rsidDel="006F11D8">
          <w:pgSz w:w="11900" w:h="16820"/>
          <w:pgMar w:top="140" w:right="1200" w:bottom="280" w:left="280" w:header="720" w:footer="720" w:gutter="0"/>
          <w:cols w:space="720"/>
        </w:sectPr>
      </w:pPr>
    </w:p>
    <w:p w14:paraId="17993814" w14:textId="77777777" w:rsidR="001F63A8" w:rsidRDefault="00B5156A">
      <w:pPr>
        <w:pStyle w:val="Heading3"/>
        <w:numPr>
          <w:ilvl w:val="1"/>
          <w:numId w:val="2"/>
        </w:numPr>
        <w:tabs>
          <w:tab w:val="left" w:pos="1121"/>
          <w:tab w:val="left" w:pos="1123"/>
        </w:tabs>
        <w:spacing w:line="216" w:lineRule="exact"/>
        <w:ind w:left="1122" w:hanging="362"/>
      </w:pPr>
      <w:r>
        <w:t>Physics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silicon</w:t>
      </w:r>
      <w:r>
        <w:rPr>
          <w:spacing w:val="-1"/>
        </w:rPr>
        <w:t xml:space="preserve"> </w:t>
      </w:r>
      <w:r>
        <w:t>solar</w:t>
      </w:r>
      <w:r>
        <w:rPr>
          <w:spacing w:val="-3"/>
        </w:rPr>
        <w:t xml:space="preserve"> </w:t>
      </w:r>
      <w:r>
        <w:t>cells</w:t>
      </w:r>
    </w:p>
    <w:p w14:paraId="6C090ABD" w14:textId="77777777" w:rsidR="001F63A8" w:rsidRDefault="00B5156A">
      <w:pPr>
        <w:pStyle w:val="BodyText"/>
        <w:spacing w:line="265" w:lineRule="exact"/>
        <w:ind w:left="1122"/>
      </w:pPr>
      <w:r>
        <w:rPr>
          <w:w w:val="105"/>
        </w:rPr>
        <w:t>Taught</w:t>
      </w:r>
      <w:r>
        <w:rPr>
          <w:spacing w:val="-4"/>
          <w:w w:val="105"/>
        </w:rPr>
        <w:t xml:space="preserve"> </w:t>
      </w:r>
      <w:r>
        <w:rPr>
          <w:w w:val="105"/>
        </w:rPr>
        <w:t>by:Pr.</w:t>
      </w:r>
      <w:r>
        <w:rPr>
          <w:spacing w:val="-4"/>
          <w:w w:val="105"/>
        </w:rPr>
        <w:t xml:space="preserve"> </w:t>
      </w:r>
      <w:r>
        <w:rPr>
          <w:w w:val="105"/>
        </w:rPr>
        <w:t>Bernard</w:t>
      </w:r>
      <w:r>
        <w:rPr>
          <w:spacing w:val="-4"/>
          <w:w w:val="105"/>
        </w:rPr>
        <w:t xml:space="preserve"> </w:t>
      </w:r>
      <w:r>
        <w:rPr>
          <w:w w:val="105"/>
        </w:rPr>
        <w:t>Drevillon,</w:t>
      </w:r>
      <w:r>
        <w:rPr>
          <w:spacing w:val="-3"/>
          <w:w w:val="105"/>
        </w:rPr>
        <w:t xml:space="preserve"> </w:t>
      </w:r>
      <w:r>
        <w:rPr>
          <w:w w:val="105"/>
        </w:rPr>
        <w:t>Professor</w:t>
      </w:r>
      <w:r>
        <w:rPr>
          <w:spacing w:val="-4"/>
          <w:w w:val="105"/>
        </w:rPr>
        <w:t xml:space="preserve"> </w:t>
      </w:r>
      <w:r>
        <w:rPr>
          <w:w w:val="105"/>
        </w:rPr>
        <w:t>at</w:t>
      </w:r>
      <w:r>
        <w:rPr>
          <w:spacing w:val="-4"/>
          <w:w w:val="105"/>
        </w:rPr>
        <w:t xml:space="preserve"> </w:t>
      </w:r>
      <w:r>
        <w:rPr>
          <w:w w:val="105"/>
        </w:rPr>
        <w:t>Ecole</w:t>
      </w:r>
      <w:r>
        <w:rPr>
          <w:spacing w:val="-5"/>
          <w:w w:val="105"/>
        </w:rPr>
        <w:t xml:space="preserve"> </w:t>
      </w:r>
      <w:r>
        <w:rPr>
          <w:w w:val="105"/>
        </w:rPr>
        <w:t>polytechnique</w:t>
      </w:r>
    </w:p>
    <w:p w14:paraId="31EDECB2" w14:textId="77777777" w:rsidR="001F63A8" w:rsidRDefault="001F63A8">
      <w:pPr>
        <w:pStyle w:val="BodyText"/>
        <w:spacing w:before="1"/>
        <w:rPr>
          <w:sz w:val="18"/>
        </w:rPr>
      </w:pPr>
    </w:p>
    <w:p w14:paraId="0F9E4235" w14:textId="77777777" w:rsidR="001F63A8" w:rsidRDefault="00B5156A">
      <w:pPr>
        <w:pStyle w:val="Heading3"/>
        <w:numPr>
          <w:ilvl w:val="1"/>
          <w:numId w:val="2"/>
        </w:numPr>
        <w:tabs>
          <w:tab w:val="left" w:pos="1121"/>
          <w:tab w:val="left" w:pos="1123"/>
        </w:tabs>
        <w:spacing w:line="265" w:lineRule="exact"/>
        <w:ind w:left="1122" w:hanging="362"/>
      </w:pPr>
      <w:r>
        <w:t>Absolute</w:t>
      </w:r>
      <w:r>
        <w:rPr>
          <w:spacing w:val="-1"/>
        </w:rPr>
        <w:t xml:space="preserve"> </w:t>
      </w:r>
      <w:r>
        <w:t>Beginners</w:t>
      </w:r>
      <w:r>
        <w:rPr>
          <w:spacing w:val="-3"/>
        </w:rPr>
        <w:t xml:space="preserve"> </w:t>
      </w:r>
      <w:r>
        <w:t>Guide</w:t>
      </w:r>
      <w:r>
        <w:rPr>
          <w:spacing w:val="-3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CFD</w:t>
      </w:r>
      <w:r>
        <w:rPr>
          <w:spacing w:val="-1"/>
        </w:rPr>
        <w:t xml:space="preserve"> </w:t>
      </w:r>
      <w:r>
        <w:t>simulation</w:t>
      </w:r>
      <w:r>
        <w:rPr>
          <w:spacing w:val="-4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ANSYS</w:t>
      </w:r>
    </w:p>
    <w:p w14:paraId="455EA10D" w14:textId="77777777" w:rsidR="001F63A8" w:rsidRDefault="00B5156A">
      <w:pPr>
        <w:pStyle w:val="BodyText"/>
        <w:spacing w:line="265" w:lineRule="exact"/>
        <w:ind w:left="1122"/>
      </w:pPr>
      <w:r>
        <w:rPr>
          <w:w w:val="105"/>
        </w:rPr>
        <w:t>Sijal</w:t>
      </w:r>
      <w:r>
        <w:rPr>
          <w:spacing w:val="-5"/>
          <w:w w:val="105"/>
        </w:rPr>
        <w:t xml:space="preserve"> </w:t>
      </w:r>
      <w:r>
        <w:rPr>
          <w:w w:val="105"/>
        </w:rPr>
        <w:t>Ahmed</w:t>
      </w:r>
      <w:r>
        <w:rPr>
          <w:spacing w:val="-2"/>
          <w:w w:val="105"/>
        </w:rPr>
        <w:t xml:space="preserve"> </w:t>
      </w:r>
      <w:r>
        <w:rPr>
          <w:w w:val="105"/>
        </w:rPr>
        <w:t>(CFD</w:t>
      </w:r>
      <w:r>
        <w:rPr>
          <w:spacing w:val="-4"/>
          <w:w w:val="105"/>
        </w:rPr>
        <w:t xml:space="preserve"> </w:t>
      </w:r>
      <w:r>
        <w:rPr>
          <w:w w:val="105"/>
        </w:rPr>
        <w:t>Engineer,</w:t>
      </w:r>
      <w:r>
        <w:rPr>
          <w:spacing w:val="-2"/>
          <w:w w:val="105"/>
        </w:rPr>
        <w:t xml:space="preserve"> </w:t>
      </w:r>
      <w:r>
        <w:rPr>
          <w:w w:val="105"/>
        </w:rPr>
        <w:t>CFD</w:t>
      </w:r>
      <w:r>
        <w:rPr>
          <w:spacing w:val="-4"/>
          <w:w w:val="105"/>
        </w:rPr>
        <w:t xml:space="preserve"> </w:t>
      </w:r>
      <w:r>
        <w:rPr>
          <w:w w:val="105"/>
        </w:rPr>
        <w:t>Instructor),</w:t>
      </w:r>
      <w:r>
        <w:rPr>
          <w:spacing w:val="-4"/>
          <w:w w:val="105"/>
        </w:rPr>
        <w:t xml:space="preserve"> </w:t>
      </w:r>
      <w:r>
        <w:rPr>
          <w:w w:val="105"/>
        </w:rPr>
        <w:t>on</w:t>
      </w:r>
      <w:r>
        <w:rPr>
          <w:spacing w:val="-4"/>
          <w:w w:val="105"/>
        </w:rPr>
        <w:t xml:space="preserve"> </w:t>
      </w:r>
      <w:r>
        <w:rPr>
          <w:w w:val="105"/>
        </w:rPr>
        <w:t>Udemy</w:t>
      </w:r>
    </w:p>
    <w:p w14:paraId="5A555998" w14:textId="77777777" w:rsidR="001F63A8" w:rsidRDefault="001F63A8">
      <w:pPr>
        <w:pStyle w:val="BodyText"/>
        <w:spacing w:before="10"/>
        <w:rPr>
          <w:sz w:val="16"/>
        </w:rPr>
      </w:pPr>
    </w:p>
    <w:p w14:paraId="175B0F50" w14:textId="77777777" w:rsidR="001F63A8" w:rsidRDefault="00B5156A">
      <w:pPr>
        <w:pStyle w:val="Heading3"/>
        <w:numPr>
          <w:ilvl w:val="1"/>
          <w:numId w:val="2"/>
        </w:numPr>
        <w:tabs>
          <w:tab w:val="left" w:pos="1121"/>
          <w:tab w:val="left" w:pos="1123"/>
        </w:tabs>
        <w:spacing w:line="265" w:lineRule="exact"/>
        <w:ind w:left="1122" w:hanging="362"/>
      </w:pPr>
      <w:r>
        <w:t>Data</w:t>
      </w:r>
      <w:r>
        <w:rPr>
          <w:spacing w:val="-1"/>
        </w:rPr>
        <w:t xml:space="preserve"> </w:t>
      </w:r>
      <w:r>
        <w:t>Visualization</w:t>
      </w:r>
      <w:r>
        <w:rPr>
          <w:spacing w:val="-6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Excel:</w:t>
      </w:r>
      <w:r>
        <w:rPr>
          <w:spacing w:val="-1"/>
        </w:rPr>
        <w:t xml:space="preserve"> </w:t>
      </w:r>
      <w:r>
        <w:t>All</w:t>
      </w:r>
      <w:r>
        <w:rPr>
          <w:spacing w:val="-2"/>
        </w:rPr>
        <w:t xml:space="preserve"> </w:t>
      </w:r>
      <w:r>
        <w:t>Excel</w:t>
      </w:r>
      <w:r>
        <w:rPr>
          <w:spacing w:val="-2"/>
        </w:rPr>
        <w:t xml:space="preserve"> </w:t>
      </w:r>
      <w:r>
        <w:t>Charts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Graphs</w:t>
      </w:r>
    </w:p>
    <w:p w14:paraId="1B67238A" w14:textId="77777777" w:rsidR="001F63A8" w:rsidRDefault="00B5156A">
      <w:pPr>
        <w:pStyle w:val="BodyText"/>
        <w:spacing w:line="265" w:lineRule="exact"/>
        <w:ind w:left="1122"/>
      </w:pPr>
      <w:r>
        <w:rPr>
          <w:w w:val="105"/>
        </w:rPr>
        <w:t>Start-Tech</w:t>
      </w:r>
      <w:r>
        <w:rPr>
          <w:spacing w:val="-5"/>
          <w:w w:val="105"/>
        </w:rPr>
        <w:t xml:space="preserve"> </w:t>
      </w:r>
      <w:r>
        <w:rPr>
          <w:w w:val="105"/>
        </w:rPr>
        <w:t>Academy</w:t>
      </w:r>
      <w:r>
        <w:rPr>
          <w:spacing w:val="-2"/>
          <w:w w:val="105"/>
        </w:rPr>
        <w:t xml:space="preserve"> </w:t>
      </w:r>
      <w:r>
        <w:rPr>
          <w:w w:val="105"/>
        </w:rPr>
        <w:t>on</w:t>
      </w:r>
      <w:r>
        <w:rPr>
          <w:spacing w:val="-4"/>
          <w:w w:val="105"/>
        </w:rPr>
        <w:t xml:space="preserve"> </w:t>
      </w:r>
      <w:r>
        <w:rPr>
          <w:w w:val="105"/>
        </w:rPr>
        <w:t>Udemy</w:t>
      </w:r>
    </w:p>
    <w:p w14:paraId="5ECB36CE" w14:textId="77777777" w:rsidR="001F63A8" w:rsidRDefault="001F63A8">
      <w:pPr>
        <w:pStyle w:val="BodyText"/>
      </w:pPr>
    </w:p>
    <w:p w14:paraId="3502563A" w14:textId="77777777" w:rsidR="001F63A8" w:rsidRDefault="001F63A8">
      <w:pPr>
        <w:pStyle w:val="BodyText"/>
        <w:spacing w:before="1"/>
        <w:rPr>
          <w:sz w:val="18"/>
        </w:rPr>
      </w:pPr>
    </w:p>
    <w:p w14:paraId="35B2BD4C" w14:textId="77777777" w:rsidR="001F63A8" w:rsidRDefault="00B5156A">
      <w:pPr>
        <w:pStyle w:val="Heading1"/>
      </w:pPr>
      <w:r>
        <w:pict w14:anchorId="71BEDF79">
          <v:rect id="_x0000_s1026" style="position:absolute;left:0;text-align:left;margin-left:34pt;margin-top:16.45pt;width:498.9pt;height:2pt;z-index:-15713280;mso-wrap-distance-left:0;mso-wrap-distance-right:0;mso-position-horizontal-relative:page" fillcolor="#4d9ac9" stroked="f">
            <w10:wrap type="topAndBottom" anchorx="page"/>
          </v:rect>
        </w:pict>
      </w:r>
      <w:r>
        <w:rPr>
          <w:noProof/>
        </w:rPr>
        <w:drawing>
          <wp:anchor distT="0" distB="0" distL="0" distR="0" simplePos="0" relativeHeight="15744512" behindDoc="0" locked="0" layoutInCell="1" allowOverlap="1" wp14:anchorId="4290119A" wp14:editId="2C002979">
            <wp:simplePos x="0" y="0"/>
            <wp:positionH relativeFrom="page">
              <wp:posOffset>251459</wp:posOffset>
            </wp:positionH>
            <wp:positionV relativeFrom="paragraph">
              <wp:posOffset>79169</wp:posOffset>
            </wp:positionV>
            <wp:extent cx="71755" cy="71754"/>
            <wp:effectExtent l="0" t="0" r="0" b="0"/>
            <wp:wrapNone/>
            <wp:docPr id="23" name="image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20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755" cy="717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RECOMMENDATIONS</w:t>
      </w:r>
    </w:p>
    <w:p w14:paraId="2514D85D" w14:textId="77777777" w:rsidR="001F63A8" w:rsidRDefault="00B5156A">
      <w:pPr>
        <w:pStyle w:val="Heading3"/>
        <w:spacing w:before="112" w:line="250" w:lineRule="exact"/>
      </w:pPr>
      <w:r>
        <w:rPr>
          <w:spacing w:val="-1"/>
          <w:w w:val="105"/>
        </w:rPr>
        <w:t>Dr.</w:t>
      </w:r>
      <w:r>
        <w:rPr>
          <w:w w:val="105"/>
        </w:rPr>
        <w:t xml:space="preserve"> </w:t>
      </w:r>
      <w:r>
        <w:rPr>
          <w:spacing w:val="-1"/>
          <w:w w:val="105"/>
        </w:rPr>
        <w:t>Fahd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Nawaz</w:t>
      </w:r>
      <w:r>
        <w:rPr>
          <w:spacing w:val="-40"/>
          <w:w w:val="105"/>
        </w:rPr>
        <w:t xml:space="preserve"> </w:t>
      </w:r>
      <w:r>
        <w:rPr>
          <w:w w:val="105"/>
        </w:rPr>
        <w:t>Khan</w:t>
      </w:r>
    </w:p>
    <w:p w14:paraId="2BBD33C4" w14:textId="77777777" w:rsidR="001F63A8" w:rsidRDefault="00B5156A">
      <w:pPr>
        <w:pStyle w:val="BodyText"/>
        <w:spacing w:line="250" w:lineRule="exact"/>
        <w:ind w:left="401"/>
      </w:pPr>
      <w:r>
        <w:t>Dean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Associate</w:t>
      </w:r>
      <w:r>
        <w:rPr>
          <w:spacing w:val="-3"/>
        </w:rPr>
        <w:t xml:space="preserve"> </w:t>
      </w:r>
      <w:r>
        <w:t>Professor</w:t>
      </w:r>
      <w:r>
        <w:rPr>
          <w:spacing w:val="-1"/>
        </w:rPr>
        <w:t xml:space="preserve"> </w:t>
      </w:r>
      <w:r>
        <w:t>Email:</w:t>
      </w:r>
    </w:p>
    <w:p w14:paraId="1477A0BA" w14:textId="77777777" w:rsidR="001F63A8" w:rsidRDefault="00B5156A">
      <w:pPr>
        <w:spacing w:line="238" w:lineRule="exact"/>
        <w:ind w:left="401"/>
        <w:rPr>
          <w:rFonts w:ascii="Arial"/>
          <w:i/>
        </w:rPr>
      </w:pPr>
      <w:hyperlink r:id="rId25">
        <w:r>
          <w:rPr>
            <w:rFonts w:ascii="Arial"/>
            <w:i/>
            <w:color w:val="004492"/>
            <w:u w:val="single" w:color="004492"/>
          </w:rPr>
          <w:t>fahd@giki.edu.pk</w:t>
        </w:r>
      </w:hyperlink>
    </w:p>
    <w:p w14:paraId="4C5DADBA" w14:textId="77777777" w:rsidR="001F63A8" w:rsidRDefault="001F63A8">
      <w:pPr>
        <w:pStyle w:val="BodyText"/>
        <w:spacing w:before="6"/>
        <w:rPr>
          <w:rFonts w:ascii="Arial"/>
          <w:i/>
          <w:sz w:val="19"/>
        </w:rPr>
      </w:pPr>
    </w:p>
    <w:p w14:paraId="40DE8E37" w14:textId="77777777" w:rsidR="001F63A8" w:rsidRDefault="00B5156A">
      <w:pPr>
        <w:pStyle w:val="Heading3"/>
        <w:spacing w:line="250" w:lineRule="exact"/>
      </w:pPr>
      <w:r>
        <w:rPr>
          <w:w w:val="105"/>
        </w:rPr>
        <w:t>Dr.</w:t>
      </w:r>
      <w:r>
        <w:rPr>
          <w:spacing w:val="-3"/>
          <w:w w:val="105"/>
        </w:rPr>
        <w:t xml:space="preserve"> </w:t>
      </w:r>
      <w:r>
        <w:rPr>
          <w:w w:val="105"/>
        </w:rPr>
        <w:t>Rashid</w:t>
      </w:r>
      <w:r>
        <w:rPr>
          <w:spacing w:val="-2"/>
          <w:w w:val="105"/>
        </w:rPr>
        <w:t xml:space="preserve"> </w:t>
      </w:r>
      <w:r>
        <w:rPr>
          <w:w w:val="105"/>
        </w:rPr>
        <w:t>Ali</w:t>
      </w:r>
    </w:p>
    <w:p w14:paraId="35029F0F" w14:textId="77777777" w:rsidR="001F63A8" w:rsidRDefault="00B5156A">
      <w:pPr>
        <w:pStyle w:val="BodyText"/>
        <w:spacing w:line="250" w:lineRule="exact"/>
        <w:ind w:left="401"/>
      </w:pPr>
      <w:r>
        <w:t>Assistant</w:t>
      </w:r>
      <w:r>
        <w:rPr>
          <w:spacing w:val="-4"/>
        </w:rPr>
        <w:t xml:space="preserve"> </w:t>
      </w:r>
      <w:r>
        <w:t>Professor</w:t>
      </w:r>
      <w:r>
        <w:rPr>
          <w:spacing w:val="-2"/>
        </w:rPr>
        <w:t xml:space="preserve"> </w:t>
      </w:r>
      <w:r>
        <w:t>(HEC</w:t>
      </w:r>
      <w:r>
        <w:rPr>
          <w:spacing w:val="-2"/>
        </w:rPr>
        <w:t xml:space="preserve"> </w:t>
      </w:r>
      <w:r>
        <w:t>Approved</w:t>
      </w:r>
      <w:r>
        <w:rPr>
          <w:spacing w:val="-4"/>
        </w:rPr>
        <w:t xml:space="preserve"> </w:t>
      </w:r>
      <w:r>
        <w:t>PhD Supervisor)</w:t>
      </w:r>
      <w:r>
        <w:rPr>
          <w:spacing w:val="-5"/>
        </w:rPr>
        <w:t xml:space="preserve"> </w:t>
      </w:r>
      <w:r>
        <w:t>Email:</w:t>
      </w:r>
    </w:p>
    <w:p w14:paraId="409CDC70" w14:textId="77777777" w:rsidR="001F63A8" w:rsidRDefault="00B5156A">
      <w:pPr>
        <w:spacing w:line="238" w:lineRule="exact"/>
        <w:ind w:left="401"/>
        <w:rPr>
          <w:rFonts w:ascii="Arial"/>
          <w:i/>
        </w:rPr>
      </w:pPr>
      <w:hyperlink r:id="rId26">
        <w:r>
          <w:rPr>
            <w:rFonts w:ascii="Arial"/>
            <w:i/>
            <w:color w:val="004492"/>
            <w:u w:val="single" w:color="004492"/>
          </w:rPr>
          <w:t>rashidali@giki.edu.pk</w:t>
        </w:r>
      </w:hyperlink>
    </w:p>
    <w:p w14:paraId="5CC1944B" w14:textId="77777777" w:rsidR="001F63A8" w:rsidDel="006F11D8" w:rsidRDefault="00B5156A">
      <w:pPr>
        <w:pStyle w:val="BodyText"/>
        <w:spacing w:before="1"/>
        <w:ind w:left="401"/>
        <w:rPr>
          <w:del w:id="8" w:author="Khawar Yaqoob" w:date="2023-04-27T21:50:00Z"/>
        </w:rPr>
      </w:pPr>
      <w:r>
        <w:t>Telephone:</w:t>
      </w:r>
      <w:r>
        <w:rPr>
          <w:spacing w:val="-3"/>
        </w:rPr>
        <w:t xml:space="preserve"> </w:t>
      </w:r>
      <w:r>
        <w:t>+92</w:t>
      </w:r>
      <w:r>
        <w:rPr>
          <w:spacing w:val="-4"/>
        </w:rPr>
        <w:t xml:space="preserve"> </w:t>
      </w:r>
      <w:r>
        <w:t>938</w:t>
      </w:r>
      <w:r>
        <w:rPr>
          <w:spacing w:val="-1"/>
        </w:rPr>
        <w:t xml:space="preserve"> </w:t>
      </w:r>
      <w:r>
        <w:t>2718</w:t>
      </w:r>
    </w:p>
    <w:p w14:paraId="766A8793" w14:textId="77777777" w:rsidR="001F63A8" w:rsidRDefault="001F63A8" w:rsidP="006F11D8">
      <w:pPr>
        <w:pStyle w:val="BodyText"/>
        <w:spacing w:before="1"/>
        <w:ind w:left="401"/>
        <w:rPr>
          <w:ins w:id="9" w:author="Khawar Yaqoob" w:date="2023-04-27T21:47:00Z"/>
        </w:rPr>
        <w:pPrChange w:id="10" w:author="Khawar Yaqoob" w:date="2023-04-27T21:50:00Z">
          <w:pPr/>
        </w:pPrChange>
      </w:pPr>
    </w:p>
    <w:p w14:paraId="0962F8C3" w14:textId="049D722C" w:rsidR="006F11D8" w:rsidDel="006F11D8" w:rsidRDefault="006F11D8">
      <w:pPr>
        <w:rPr>
          <w:del w:id="11" w:author="Khawar Yaqoob" w:date="2023-04-27T21:48:00Z"/>
        </w:rPr>
        <w:sectPr w:rsidR="006F11D8" w:rsidDel="006F11D8">
          <w:pgSz w:w="11900" w:h="16820"/>
          <w:pgMar w:top="0" w:right="1200" w:bottom="280" w:left="280" w:header="720" w:footer="720" w:gutter="0"/>
          <w:cols w:space="720"/>
        </w:sectPr>
      </w:pPr>
    </w:p>
    <w:p w14:paraId="34EDF974" w14:textId="77777777" w:rsidR="001F63A8" w:rsidDel="006F11D8" w:rsidRDefault="001F63A8">
      <w:pPr>
        <w:pStyle w:val="BodyText"/>
        <w:spacing w:before="4"/>
        <w:rPr>
          <w:del w:id="12" w:author="Khawar Yaqoob" w:date="2023-04-27T21:50:00Z"/>
          <w:sz w:val="16"/>
        </w:rPr>
      </w:pPr>
    </w:p>
    <w:p w14:paraId="28879BDA" w14:textId="67E3C4F2" w:rsidR="001F63A8" w:rsidDel="006F11D8" w:rsidRDefault="001F63A8">
      <w:pPr>
        <w:rPr>
          <w:del w:id="13" w:author="Khawar Yaqoob" w:date="2023-04-27T21:50:00Z"/>
          <w:sz w:val="16"/>
        </w:rPr>
        <w:sectPr w:rsidR="001F63A8" w:rsidDel="006F11D8">
          <w:pgSz w:w="11900" w:h="16820"/>
          <w:pgMar w:top="1580" w:right="1200" w:bottom="280" w:left="280" w:header="720" w:footer="720" w:gutter="0"/>
          <w:cols w:space="720"/>
        </w:sectPr>
      </w:pPr>
    </w:p>
    <w:p w14:paraId="7572C353" w14:textId="77777777" w:rsidR="001F63A8" w:rsidRDefault="001F63A8" w:rsidP="006F11D8">
      <w:pPr>
        <w:pStyle w:val="BodyText"/>
        <w:spacing w:before="4"/>
        <w:rPr>
          <w:sz w:val="16"/>
        </w:rPr>
      </w:pPr>
    </w:p>
    <w:sectPr w:rsidR="001F63A8">
      <w:pgSz w:w="11900" w:h="16820"/>
      <w:pgMar w:top="1580" w:right="1200" w:bottom="280" w:left="2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8228BB"/>
    <w:multiLevelType w:val="hybridMultilevel"/>
    <w:tmpl w:val="A712FA70"/>
    <w:lvl w:ilvl="0" w:tplc="5002D462">
      <w:numFmt w:val="bullet"/>
      <w:lvlText w:val="▪"/>
      <w:lvlJc w:val="left"/>
      <w:pPr>
        <w:ind w:left="689" w:hanging="288"/>
      </w:pPr>
      <w:rPr>
        <w:rFonts w:ascii="Verdana" w:eastAsia="Verdana" w:hAnsi="Verdana" w:cs="Verdana" w:hint="default"/>
        <w:w w:val="98"/>
        <w:sz w:val="22"/>
        <w:szCs w:val="22"/>
        <w:lang w:val="en-US" w:eastAsia="en-US" w:bidi="ar-SA"/>
      </w:rPr>
    </w:lvl>
    <w:lvl w:ilvl="1" w:tplc="55842118">
      <w:numFmt w:val="bullet"/>
      <w:lvlText w:val="◦"/>
      <w:lvlJc w:val="left"/>
      <w:pPr>
        <w:ind w:left="1002" w:hanging="203"/>
      </w:pPr>
      <w:rPr>
        <w:rFonts w:ascii="Verdana" w:eastAsia="Verdana" w:hAnsi="Verdana" w:cs="Verdana" w:hint="default"/>
        <w:w w:val="98"/>
        <w:sz w:val="22"/>
        <w:szCs w:val="22"/>
        <w:lang w:val="en-US" w:eastAsia="en-US" w:bidi="ar-SA"/>
      </w:rPr>
    </w:lvl>
    <w:lvl w:ilvl="2" w:tplc="F378CF92">
      <w:numFmt w:val="bullet"/>
      <w:lvlText w:val="•"/>
      <w:lvlJc w:val="left"/>
      <w:pPr>
        <w:ind w:left="2046" w:hanging="203"/>
      </w:pPr>
      <w:rPr>
        <w:rFonts w:hint="default"/>
        <w:lang w:val="en-US" w:eastAsia="en-US" w:bidi="ar-SA"/>
      </w:rPr>
    </w:lvl>
    <w:lvl w:ilvl="3" w:tplc="9F1675C0">
      <w:numFmt w:val="bullet"/>
      <w:lvlText w:val="•"/>
      <w:lvlJc w:val="left"/>
      <w:pPr>
        <w:ind w:left="3093" w:hanging="203"/>
      </w:pPr>
      <w:rPr>
        <w:rFonts w:hint="default"/>
        <w:lang w:val="en-US" w:eastAsia="en-US" w:bidi="ar-SA"/>
      </w:rPr>
    </w:lvl>
    <w:lvl w:ilvl="4" w:tplc="DE5E4270">
      <w:numFmt w:val="bullet"/>
      <w:lvlText w:val="•"/>
      <w:lvlJc w:val="left"/>
      <w:pPr>
        <w:ind w:left="4139" w:hanging="203"/>
      </w:pPr>
      <w:rPr>
        <w:rFonts w:hint="default"/>
        <w:lang w:val="en-US" w:eastAsia="en-US" w:bidi="ar-SA"/>
      </w:rPr>
    </w:lvl>
    <w:lvl w:ilvl="5" w:tplc="53BA7C0E">
      <w:numFmt w:val="bullet"/>
      <w:lvlText w:val="•"/>
      <w:lvlJc w:val="left"/>
      <w:pPr>
        <w:ind w:left="5186" w:hanging="203"/>
      </w:pPr>
      <w:rPr>
        <w:rFonts w:hint="default"/>
        <w:lang w:val="en-US" w:eastAsia="en-US" w:bidi="ar-SA"/>
      </w:rPr>
    </w:lvl>
    <w:lvl w:ilvl="6" w:tplc="8954EDA8">
      <w:numFmt w:val="bullet"/>
      <w:lvlText w:val="•"/>
      <w:lvlJc w:val="left"/>
      <w:pPr>
        <w:ind w:left="6232" w:hanging="203"/>
      </w:pPr>
      <w:rPr>
        <w:rFonts w:hint="default"/>
        <w:lang w:val="en-US" w:eastAsia="en-US" w:bidi="ar-SA"/>
      </w:rPr>
    </w:lvl>
    <w:lvl w:ilvl="7" w:tplc="F41C72EC">
      <w:numFmt w:val="bullet"/>
      <w:lvlText w:val="•"/>
      <w:lvlJc w:val="left"/>
      <w:pPr>
        <w:ind w:left="7279" w:hanging="203"/>
      </w:pPr>
      <w:rPr>
        <w:rFonts w:hint="default"/>
        <w:lang w:val="en-US" w:eastAsia="en-US" w:bidi="ar-SA"/>
      </w:rPr>
    </w:lvl>
    <w:lvl w:ilvl="8" w:tplc="33129AD6">
      <w:numFmt w:val="bullet"/>
      <w:lvlText w:val="•"/>
      <w:lvlJc w:val="left"/>
      <w:pPr>
        <w:ind w:left="8326" w:hanging="203"/>
      </w:pPr>
      <w:rPr>
        <w:rFonts w:hint="default"/>
        <w:lang w:val="en-US" w:eastAsia="en-US" w:bidi="ar-SA"/>
      </w:rPr>
    </w:lvl>
  </w:abstractNum>
  <w:abstractNum w:abstractNumId="1" w15:restartNumberingAfterBreak="0">
    <w:nsid w:val="73100B17"/>
    <w:multiLevelType w:val="hybridMultilevel"/>
    <w:tmpl w:val="4BE4CCC8"/>
    <w:lvl w:ilvl="0" w:tplc="9B082A8A">
      <w:numFmt w:val="bullet"/>
      <w:lvlText w:val="◦"/>
      <w:lvlJc w:val="left"/>
      <w:pPr>
        <w:ind w:left="1002" w:hanging="203"/>
      </w:pPr>
      <w:rPr>
        <w:rFonts w:ascii="Verdana" w:eastAsia="Verdana" w:hAnsi="Verdana" w:cs="Verdana" w:hint="default"/>
        <w:w w:val="98"/>
        <w:sz w:val="22"/>
        <w:szCs w:val="22"/>
        <w:lang w:val="en-US" w:eastAsia="en-US" w:bidi="ar-SA"/>
      </w:rPr>
    </w:lvl>
    <w:lvl w:ilvl="1" w:tplc="346442C6">
      <w:numFmt w:val="bullet"/>
      <w:lvlText w:val="•"/>
      <w:lvlJc w:val="left"/>
      <w:pPr>
        <w:ind w:left="1941" w:hanging="203"/>
      </w:pPr>
      <w:rPr>
        <w:rFonts w:hint="default"/>
        <w:lang w:val="en-US" w:eastAsia="en-US" w:bidi="ar-SA"/>
      </w:rPr>
    </w:lvl>
    <w:lvl w:ilvl="2" w:tplc="0AF6FD04">
      <w:numFmt w:val="bullet"/>
      <w:lvlText w:val="•"/>
      <w:lvlJc w:val="left"/>
      <w:pPr>
        <w:ind w:left="2883" w:hanging="203"/>
      </w:pPr>
      <w:rPr>
        <w:rFonts w:hint="default"/>
        <w:lang w:val="en-US" w:eastAsia="en-US" w:bidi="ar-SA"/>
      </w:rPr>
    </w:lvl>
    <w:lvl w:ilvl="3" w:tplc="149294E2">
      <w:numFmt w:val="bullet"/>
      <w:lvlText w:val="•"/>
      <w:lvlJc w:val="left"/>
      <w:pPr>
        <w:ind w:left="3825" w:hanging="203"/>
      </w:pPr>
      <w:rPr>
        <w:rFonts w:hint="default"/>
        <w:lang w:val="en-US" w:eastAsia="en-US" w:bidi="ar-SA"/>
      </w:rPr>
    </w:lvl>
    <w:lvl w:ilvl="4" w:tplc="4E72D130">
      <w:numFmt w:val="bullet"/>
      <w:lvlText w:val="•"/>
      <w:lvlJc w:val="left"/>
      <w:pPr>
        <w:ind w:left="4767" w:hanging="203"/>
      </w:pPr>
      <w:rPr>
        <w:rFonts w:hint="default"/>
        <w:lang w:val="en-US" w:eastAsia="en-US" w:bidi="ar-SA"/>
      </w:rPr>
    </w:lvl>
    <w:lvl w:ilvl="5" w:tplc="D8F81A32">
      <w:numFmt w:val="bullet"/>
      <w:lvlText w:val="•"/>
      <w:lvlJc w:val="left"/>
      <w:pPr>
        <w:ind w:left="5709" w:hanging="203"/>
      </w:pPr>
      <w:rPr>
        <w:rFonts w:hint="default"/>
        <w:lang w:val="en-US" w:eastAsia="en-US" w:bidi="ar-SA"/>
      </w:rPr>
    </w:lvl>
    <w:lvl w:ilvl="6" w:tplc="58A089CA">
      <w:numFmt w:val="bullet"/>
      <w:lvlText w:val="•"/>
      <w:lvlJc w:val="left"/>
      <w:pPr>
        <w:ind w:left="6651" w:hanging="203"/>
      </w:pPr>
      <w:rPr>
        <w:rFonts w:hint="default"/>
        <w:lang w:val="en-US" w:eastAsia="en-US" w:bidi="ar-SA"/>
      </w:rPr>
    </w:lvl>
    <w:lvl w:ilvl="7" w:tplc="98E07412">
      <w:numFmt w:val="bullet"/>
      <w:lvlText w:val="•"/>
      <w:lvlJc w:val="left"/>
      <w:pPr>
        <w:ind w:left="7593" w:hanging="203"/>
      </w:pPr>
      <w:rPr>
        <w:rFonts w:hint="default"/>
        <w:lang w:val="en-US" w:eastAsia="en-US" w:bidi="ar-SA"/>
      </w:rPr>
    </w:lvl>
    <w:lvl w:ilvl="8" w:tplc="72968918">
      <w:numFmt w:val="bullet"/>
      <w:lvlText w:val="•"/>
      <w:lvlJc w:val="left"/>
      <w:pPr>
        <w:ind w:left="8535" w:hanging="203"/>
      </w:pPr>
      <w:rPr>
        <w:rFonts w:hint="default"/>
        <w:lang w:val="en-US" w:eastAsia="en-US" w:bidi="ar-SA"/>
      </w:rPr>
    </w:lvl>
  </w:abstractNum>
  <w:num w:numId="1" w16cid:durableId="1414202674">
    <w:abstractNumId w:val="1"/>
  </w:num>
  <w:num w:numId="2" w16cid:durableId="1249579688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hawar Yaqoob">
    <w15:presenceInfo w15:providerId="AD" w15:userId="S::msmse1904@pieas.edu.pk::f5a26699-cec9-4053-a49b-77557a44a41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20"/>
  <w:characterSpacingControl w:val="doNotCompress"/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F63A8"/>
    <w:rsid w:val="001F63A8"/>
    <w:rsid w:val="006F11D8"/>
    <w:rsid w:val="00B5156A"/>
    <w:rsid w:val="00C01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6"/>
    <o:shapelayout v:ext="edit">
      <o:idmap v:ext="edit" data="1"/>
    </o:shapelayout>
  </w:shapeDefaults>
  <w:decimalSymbol w:val="."/>
  <w:listSeparator w:val=","/>
  <w14:docId w14:val="4C900C43"/>
  <w15:docId w15:val="{781F5642-76E2-4E12-9859-7A5925DF1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ind w:left="401"/>
      <w:outlineLvl w:val="0"/>
    </w:pPr>
    <w:rPr>
      <w:rFonts w:ascii="Arial" w:eastAsia="Arial" w:hAnsi="Arial" w:cs="Arial"/>
      <w:b/>
      <w:bCs/>
      <w:sz w:val="26"/>
      <w:szCs w:val="26"/>
    </w:rPr>
  </w:style>
  <w:style w:type="paragraph" w:styleId="Heading2">
    <w:name w:val="heading 2"/>
    <w:basedOn w:val="Normal"/>
    <w:uiPriority w:val="9"/>
    <w:unhideWhenUsed/>
    <w:qFormat/>
    <w:pPr>
      <w:spacing w:before="9"/>
      <w:ind w:left="401"/>
      <w:outlineLvl w:val="1"/>
    </w:pPr>
    <w:rPr>
      <w:sz w:val="26"/>
      <w:szCs w:val="26"/>
    </w:rPr>
  </w:style>
  <w:style w:type="paragraph" w:styleId="Heading3">
    <w:name w:val="heading 3"/>
    <w:basedOn w:val="Normal"/>
    <w:uiPriority w:val="9"/>
    <w:unhideWhenUsed/>
    <w:qFormat/>
    <w:pPr>
      <w:ind w:left="401"/>
      <w:outlineLvl w:val="2"/>
    </w:pPr>
    <w:rPr>
      <w:rFonts w:ascii="Arial" w:eastAsia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1002" w:hanging="203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on">
    <w:name w:val="Revision"/>
    <w:hidden/>
    <w:uiPriority w:val="99"/>
    <w:semiHidden/>
    <w:rsid w:val="006F11D8"/>
    <w:pPr>
      <w:widowControl/>
      <w:autoSpaceDE/>
      <w:autoSpaceDN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hyperlink" Target="mailto:rashidali@giki.edu.pk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hyperlink" Target="mailto:fahd@giki.edu.pk" TargetMode="Externa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microsoft.com/office/2011/relationships/people" Target="people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4</Pages>
  <Words>1162</Words>
  <Characters>6626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Europass</vt:lpstr>
    </vt:vector>
  </TitlesOfParts>
  <Company/>
  <LinksUpToDate>false</LinksUpToDate>
  <CharactersWithSpaces>7773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dc:subject/>
  <dc:creator>Aadil Shah</dc:creator>
  <cp:keywords/>
  <dc:description/>
  <cp:lastModifiedBy>Khawar Yaqoob</cp:lastModifiedBy>
  <cp:revision>1</cp:revision>
  <cp:lastPrinted>2023-05-23T12:06:00Z</cp:lastPrinted>
  <dcterms:created xsi:type="dcterms:W3CDTF">2023-04-27T16:37:00Z</dcterms:created>
  <dcterms:modified xsi:type="dcterms:W3CDTF">2023-05-23T12:44:00Z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2022-11-21T00:00:00Z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2023-04-27T00:00:00Z</vt:filetime>
  </property>
</Properties>
</file>